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B5CF1" w14:textId="18CB6AF9" w:rsidR="0091623D" w:rsidRPr="00BD00D3" w:rsidDel="00A755CB" w:rsidRDefault="0091623D" w:rsidP="004415AA">
      <w:pPr>
        <w:spacing w:before="240" w:after="120" w:line="276" w:lineRule="auto"/>
        <w:jc w:val="center"/>
        <w:rPr>
          <w:del w:id="0" w:author="Aleksandra Zimoch" w:date="2025-04-10T10:50:00Z"/>
          <w:b/>
          <w:bCs/>
          <w:sz w:val="22"/>
          <w:szCs w:val="22"/>
          <w:rPrChange w:id="1" w:author="Aleksandra Zimoch" w:date="2025-04-10T11:38:00Z">
            <w:rPr>
              <w:del w:id="2" w:author="Aleksandra Zimoch" w:date="2025-04-10T10:50:00Z"/>
              <w:sz w:val="22"/>
              <w:szCs w:val="22"/>
            </w:rPr>
          </w:rPrChange>
        </w:rPr>
      </w:pPr>
      <w:r w:rsidRPr="00BD00D3">
        <w:rPr>
          <w:b/>
          <w:bCs/>
          <w:sz w:val="22"/>
          <w:szCs w:val="22"/>
          <w:rPrChange w:id="3" w:author="Aleksandra Zimoch" w:date="2025-04-10T11:38:00Z">
            <w:rPr>
              <w:sz w:val="22"/>
              <w:szCs w:val="22"/>
            </w:rPr>
          </w:rPrChange>
        </w:rPr>
        <w:t xml:space="preserve">PROJEKT UMOWY NR </w:t>
      </w:r>
      <w:r w:rsidR="00452B68" w:rsidRPr="00BD00D3">
        <w:rPr>
          <w:b/>
          <w:bCs/>
          <w:sz w:val="22"/>
          <w:szCs w:val="22"/>
          <w:rPrChange w:id="4" w:author="Aleksandra Zimoch" w:date="2025-04-10T11:38:00Z">
            <w:rPr>
              <w:sz w:val="22"/>
              <w:szCs w:val="22"/>
            </w:rPr>
          </w:rPrChange>
        </w:rPr>
        <w:t>..</w:t>
      </w:r>
      <w:r w:rsidR="00EF7E00" w:rsidRPr="00BD00D3">
        <w:rPr>
          <w:b/>
          <w:bCs/>
          <w:sz w:val="22"/>
          <w:szCs w:val="22"/>
          <w:rPrChange w:id="5" w:author="Aleksandra Zimoch" w:date="2025-04-10T11:38:00Z">
            <w:rPr>
              <w:sz w:val="22"/>
              <w:szCs w:val="22"/>
            </w:rPr>
          </w:rPrChange>
        </w:rPr>
        <w:t>/202</w:t>
      </w:r>
      <w:r w:rsidR="00C61724" w:rsidRPr="00BD00D3">
        <w:rPr>
          <w:b/>
          <w:bCs/>
          <w:sz w:val="22"/>
          <w:szCs w:val="22"/>
          <w:rPrChange w:id="6" w:author="Aleksandra Zimoch" w:date="2025-04-10T11:38:00Z">
            <w:rPr>
              <w:sz w:val="22"/>
              <w:szCs w:val="22"/>
            </w:rPr>
          </w:rPrChange>
        </w:rPr>
        <w:t>5</w:t>
      </w:r>
    </w:p>
    <w:p w14:paraId="134C65BC" w14:textId="77777777" w:rsidR="00603F48" w:rsidRPr="00BD00D3" w:rsidRDefault="00603F48" w:rsidP="00A755CB">
      <w:pPr>
        <w:spacing w:before="240" w:after="120" w:line="276" w:lineRule="auto"/>
        <w:jc w:val="center"/>
        <w:rPr>
          <w:b/>
          <w:bCs/>
          <w:sz w:val="22"/>
          <w:szCs w:val="22"/>
          <w:rPrChange w:id="7" w:author="Aleksandra Zimoch" w:date="2025-04-10T11:38:00Z">
            <w:rPr>
              <w:sz w:val="22"/>
              <w:szCs w:val="22"/>
            </w:rPr>
          </w:rPrChange>
        </w:rPr>
      </w:pPr>
    </w:p>
    <w:p w14:paraId="45DF3F25" w14:textId="46882872" w:rsidR="0091623D" w:rsidRPr="003D67D8" w:rsidRDefault="0091623D" w:rsidP="004415AA">
      <w:pPr>
        <w:spacing w:before="240" w:after="120" w:line="276" w:lineRule="auto"/>
        <w:jc w:val="both"/>
        <w:rPr>
          <w:sz w:val="22"/>
          <w:szCs w:val="22"/>
        </w:rPr>
      </w:pPr>
      <w:del w:id="8" w:author="Aleksandra Zimoch" w:date="2025-04-10T10:50:00Z">
        <w:r w:rsidRPr="003D67D8" w:rsidDel="00A755CB">
          <w:rPr>
            <w:sz w:val="22"/>
            <w:szCs w:val="22"/>
          </w:rPr>
          <w:delText xml:space="preserve">Umowa </w:delText>
        </w:r>
      </w:del>
      <w:r w:rsidRPr="003D67D8">
        <w:rPr>
          <w:sz w:val="22"/>
          <w:szCs w:val="22"/>
        </w:rPr>
        <w:t>zawarta w dniu</w:t>
      </w:r>
      <w:r w:rsidR="00D311E5">
        <w:rPr>
          <w:sz w:val="22"/>
          <w:szCs w:val="22"/>
        </w:rPr>
        <w:t xml:space="preserve"> </w:t>
      </w:r>
      <w:r w:rsidR="00452B68">
        <w:rPr>
          <w:sz w:val="22"/>
          <w:szCs w:val="22"/>
        </w:rPr>
        <w:t>…………..</w:t>
      </w:r>
      <w:r w:rsidRPr="003D67D8">
        <w:rPr>
          <w:sz w:val="22"/>
          <w:szCs w:val="22"/>
        </w:rPr>
        <w:t xml:space="preserve"> roku w </w:t>
      </w:r>
      <w:r w:rsidR="00725437">
        <w:rPr>
          <w:sz w:val="22"/>
          <w:szCs w:val="22"/>
        </w:rPr>
        <w:t>Białogardzie</w:t>
      </w:r>
      <w:r w:rsidRPr="003D67D8">
        <w:rPr>
          <w:sz w:val="22"/>
          <w:szCs w:val="22"/>
        </w:rPr>
        <w:t>, pomiędzy:</w:t>
      </w:r>
    </w:p>
    <w:p w14:paraId="7E211C18" w14:textId="2F5E409D" w:rsidR="0002404E" w:rsidRPr="00A755CB" w:rsidRDefault="0002404E">
      <w:pPr>
        <w:autoSpaceDE w:val="0"/>
        <w:autoSpaceDN w:val="0"/>
        <w:adjustRightInd w:val="0"/>
        <w:spacing w:before="120" w:after="120"/>
        <w:jc w:val="both"/>
        <w:rPr>
          <w:b/>
          <w:bCs/>
          <w:color w:val="000000"/>
          <w:sz w:val="22"/>
          <w:szCs w:val="22"/>
          <w:rPrChange w:id="9" w:author="Aleksandra Zimoch" w:date="2025-04-10T10:50:00Z">
            <w:rPr>
              <w:color w:val="000000"/>
              <w:sz w:val="22"/>
              <w:szCs w:val="22"/>
            </w:rPr>
          </w:rPrChange>
        </w:rPr>
        <w:pPrChange w:id="10" w:author="Aleksandra Zimoch" w:date="2025-04-10T10:50:00Z">
          <w:pPr>
            <w:autoSpaceDE w:val="0"/>
            <w:autoSpaceDN w:val="0"/>
            <w:adjustRightInd w:val="0"/>
            <w:spacing w:before="120" w:after="120"/>
            <w:ind w:left="283"/>
            <w:jc w:val="both"/>
          </w:pPr>
        </w:pPrChange>
      </w:pPr>
      <w:r w:rsidRPr="00A755CB">
        <w:rPr>
          <w:b/>
          <w:bCs/>
          <w:color w:val="000000"/>
          <w:sz w:val="22"/>
          <w:szCs w:val="22"/>
          <w:rPrChange w:id="11" w:author="Aleksandra Zimoch" w:date="2025-04-10T10:50:00Z">
            <w:rPr>
              <w:color w:val="000000"/>
              <w:sz w:val="22"/>
              <w:szCs w:val="22"/>
            </w:rPr>
          </w:rPrChange>
        </w:rPr>
        <w:t xml:space="preserve">Powiatem Białogardzkim - Zarząd Dróg Powiatowych w Białogardzie </w:t>
      </w:r>
    </w:p>
    <w:p w14:paraId="573FAD9E" w14:textId="77777777" w:rsidR="0002404E" w:rsidRPr="0002404E" w:rsidRDefault="0002404E">
      <w:pPr>
        <w:autoSpaceDE w:val="0"/>
        <w:autoSpaceDN w:val="0"/>
        <w:adjustRightInd w:val="0"/>
        <w:spacing w:before="120" w:after="120"/>
        <w:jc w:val="both"/>
        <w:rPr>
          <w:color w:val="000000"/>
          <w:sz w:val="22"/>
          <w:szCs w:val="22"/>
        </w:rPr>
        <w:pPrChange w:id="12" w:author="Aleksandra Zimoch" w:date="2025-04-10T10:50:00Z">
          <w:pPr>
            <w:autoSpaceDE w:val="0"/>
            <w:autoSpaceDN w:val="0"/>
            <w:adjustRightInd w:val="0"/>
            <w:spacing w:before="120" w:after="120"/>
            <w:ind w:left="283"/>
            <w:jc w:val="both"/>
          </w:pPr>
        </w:pPrChange>
      </w:pPr>
      <w:r w:rsidRPr="0002404E">
        <w:rPr>
          <w:color w:val="000000"/>
          <w:sz w:val="22"/>
          <w:szCs w:val="22"/>
        </w:rPr>
        <w:t xml:space="preserve">ul. Szosa Połczyńska 57, 78-200 Białogard </w:t>
      </w:r>
    </w:p>
    <w:p w14:paraId="40F46BA0" w14:textId="77777777" w:rsidR="0002404E" w:rsidRPr="0002404E" w:rsidRDefault="0002404E">
      <w:pPr>
        <w:autoSpaceDE w:val="0"/>
        <w:autoSpaceDN w:val="0"/>
        <w:adjustRightInd w:val="0"/>
        <w:spacing w:before="120" w:after="120"/>
        <w:jc w:val="both"/>
        <w:rPr>
          <w:color w:val="000000"/>
          <w:sz w:val="22"/>
          <w:szCs w:val="22"/>
        </w:rPr>
        <w:pPrChange w:id="13" w:author="Aleksandra Zimoch" w:date="2025-04-10T10:50:00Z">
          <w:pPr>
            <w:autoSpaceDE w:val="0"/>
            <w:autoSpaceDN w:val="0"/>
            <w:adjustRightInd w:val="0"/>
            <w:spacing w:before="120" w:after="120"/>
            <w:ind w:left="283"/>
            <w:jc w:val="both"/>
          </w:pPr>
        </w:pPrChange>
      </w:pPr>
      <w:r w:rsidRPr="0002404E">
        <w:rPr>
          <w:color w:val="000000"/>
          <w:sz w:val="22"/>
          <w:szCs w:val="22"/>
        </w:rPr>
        <w:t xml:space="preserve">NIP: 6721720236; REGON: 330920831 </w:t>
      </w:r>
    </w:p>
    <w:p w14:paraId="7BD1C22C" w14:textId="26087534" w:rsidR="0002404E" w:rsidRPr="0002404E" w:rsidRDefault="0002404E" w:rsidP="0002404E">
      <w:pPr>
        <w:autoSpaceDE w:val="0"/>
        <w:autoSpaceDN w:val="0"/>
        <w:adjustRightInd w:val="0"/>
        <w:spacing w:before="120" w:after="120"/>
        <w:jc w:val="both"/>
        <w:rPr>
          <w:color w:val="000000"/>
          <w:sz w:val="22"/>
          <w:szCs w:val="22"/>
        </w:rPr>
      </w:pPr>
      <w:r w:rsidRPr="0002404E">
        <w:rPr>
          <w:color w:val="000000"/>
          <w:sz w:val="22"/>
          <w:szCs w:val="22"/>
        </w:rPr>
        <w:t xml:space="preserve">reprezentowanym przez </w:t>
      </w:r>
      <w:r w:rsidR="00182F1B">
        <w:rPr>
          <w:color w:val="000000"/>
          <w:sz w:val="22"/>
          <w:szCs w:val="22"/>
        </w:rPr>
        <w:t>Michała Mazurkiewicza</w:t>
      </w:r>
      <w:r w:rsidRPr="0002404E">
        <w:rPr>
          <w:color w:val="000000"/>
          <w:sz w:val="22"/>
          <w:szCs w:val="22"/>
        </w:rPr>
        <w:t xml:space="preserve"> – Dyrektora (</w:t>
      </w:r>
      <w:r w:rsidRPr="0002404E">
        <w:rPr>
          <w:i/>
          <w:iCs/>
          <w:color w:val="000000"/>
          <w:sz w:val="22"/>
          <w:szCs w:val="22"/>
        </w:rPr>
        <w:t xml:space="preserve">działającego na podstawie Uchwały Nr </w:t>
      </w:r>
      <w:r w:rsidR="00182F1B">
        <w:rPr>
          <w:i/>
          <w:iCs/>
          <w:color w:val="000000"/>
          <w:sz w:val="22"/>
          <w:szCs w:val="22"/>
        </w:rPr>
        <w:t>20</w:t>
      </w:r>
      <w:r w:rsidRPr="0002404E">
        <w:rPr>
          <w:i/>
          <w:iCs/>
          <w:color w:val="000000"/>
          <w:sz w:val="22"/>
          <w:szCs w:val="22"/>
        </w:rPr>
        <w:t>/20</w:t>
      </w:r>
      <w:r w:rsidR="00182F1B">
        <w:rPr>
          <w:i/>
          <w:iCs/>
          <w:color w:val="000000"/>
          <w:sz w:val="22"/>
          <w:szCs w:val="22"/>
        </w:rPr>
        <w:t>23</w:t>
      </w:r>
      <w:r w:rsidRPr="0002404E">
        <w:rPr>
          <w:i/>
          <w:iCs/>
          <w:color w:val="000000"/>
          <w:sz w:val="22"/>
          <w:szCs w:val="22"/>
        </w:rPr>
        <w:t xml:space="preserve"> Zarządu Powiatu w Białogardzie z dnia </w:t>
      </w:r>
      <w:r w:rsidR="00182F1B">
        <w:rPr>
          <w:i/>
          <w:iCs/>
          <w:color w:val="000000"/>
          <w:sz w:val="22"/>
          <w:szCs w:val="22"/>
        </w:rPr>
        <w:t>15</w:t>
      </w:r>
      <w:r w:rsidRPr="0002404E">
        <w:rPr>
          <w:i/>
          <w:iCs/>
          <w:color w:val="000000"/>
          <w:sz w:val="22"/>
          <w:szCs w:val="22"/>
        </w:rPr>
        <w:t xml:space="preserve"> </w:t>
      </w:r>
      <w:r w:rsidR="00182F1B">
        <w:rPr>
          <w:i/>
          <w:iCs/>
          <w:color w:val="000000"/>
          <w:sz w:val="22"/>
          <w:szCs w:val="22"/>
        </w:rPr>
        <w:t>lutego</w:t>
      </w:r>
      <w:r w:rsidRPr="0002404E">
        <w:rPr>
          <w:i/>
          <w:iCs/>
          <w:color w:val="000000"/>
          <w:sz w:val="22"/>
          <w:szCs w:val="22"/>
        </w:rPr>
        <w:t xml:space="preserve"> 20</w:t>
      </w:r>
      <w:r w:rsidR="00182F1B">
        <w:rPr>
          <w:i/>
          <w:iCs/>
          <w:color w:val="000000"/>
          <w:sz w:val="22"/>
          <w:szCs w:val="22"/>
        </w:rPr>
        <w:t>23</w:t>
      </w:r>
      <w:r w:rsidRPr="0002404E">
        <w:rPr>
          <w:i/>
          <w:iCs/>
          <w:color w:val="000000"/>
          <w:sz w:val="22"/>
          <w:szCs w:val="22"/>
        </w:rPr>
        <w:t xml:space="preserve"> r. w sprawie upoważnienia Dyrektora Zarządu Dróg Powiatowych w Białogardzie do składania oświadczeń woli związanych z prowadzeniem bieżącej działalności Powiatu Białogardzkiego</w:t>
      </w:r>
      <w:r w:rsidRPr="0002404E">
        <w:rPr>
          <w:color w:val="000000"/>
          <w:sz w:val="22"/>
          <w:szCs w:val="22"/>
        </w:rPr>
        <w:t xml:space="preserve">) </w:t>
      </w:r>
    </w:p>
    <w:p w14:paraId="387A0C75" w14:textId="77777777" w:rsidR="0002404E" w:rsidRDefault="0002404E" w:rsidP="0002404E">
      <w:pPr>
        <w:spacing w:before="240" w:after="120" w:line="276" w:lineRule="auto"/>
        <w:jc w:val="both"/>
        <w:rPr>
          <w:i/>
          <w:iCs/>
          <w:color w:val="000000"/>
          <w:sz w:val="22"/>
          <w:szCs w:val="22"/>
        </w:rPr>
      </w:pPr>
      <w:r w:rsidRPr="0002404E">
        <w:rPr>
          <w:color w:val="000000"/>
          <w:sz w:val="22"/>
          <w:szCs w:val="22"/>
        </w:rPr>
        <w:t xml:space="preserve">zwanym dalej </w:t>
      </w:r>
      <w:r w:rsidRPr="0002404E">
        <w:rPr>
          <w:i/>
          <w:iCs/>
          <w:color w:val="000000"/>
          <w:sz w:val="22"/>
          <w:szCs w:val="22"/>
        </w:rPr>
        <w:t xml:space="preserve">Zamawiającym </w:t>
      </w:r>
    </w:p>
    <w:p w14:paraId="7C697970" w14:textId="19A7F822" w:rsidR="0091623D" w:rsidRDefault="0091623D" w:rsidP="0002404E">
      <w:pPr>
        <w:spacing w:before="240" w:after="120" w:line="276" w:lineRule="auto"/>
        <w:jc w:val="both"/>
        <w:rPr>
          <w:sz w:val="22"/>
          <w:szCs w:val="22"/>
        </w:rPr>
      </w:pPr>
      <w:r w:rsidRPr="003D67D8">
        <w:rPr>
          <w:sz w:val="22"/>
          <w:szCs w:val="22"/>
        </w:rPr>
        <w:t>a</w:t>
      </w:r>
      <w:r w:rsidR="006B7CB0">
        <w:rPr>
          <w:sz w:val="22"/>
          <w:szCs w:val="22"/>
        </w:rPr>
        <w:t xml:space="preserve"> </w:t>
      </w:r>
    </w:p>
    <w:p w14:paraId="4782025D" w14:textId="0AB041C5" w:rsidR="006B7CB0" w:rsidRPr="003D67D8" w:rsidRDefault="00452B68" w:rsidP="006B7CB0">
      <w:pPr>
        <w:spacing w:before="240" w:after="120" w:line="276" w:lineRule="auto"/>
        <w:jc w:val="both"/>
        <w:rPr>
          <w:sz w:val="22"/>
          <w:szCs w:val="22"/>
        </w:rPr>
      </w:pPr>
      <w:r>
        <w:rPr>
          <w:sz w:val="22"/>
          <w:szCs w:val="22"/>
        </w:rPr>
        <w:t>……………………………………………….</w:t>
      </w:r>
    </w:p>
    <w:p w14:paraId="7564AEC0" w14:textId="40363043" w:rsidR="0091623D" w:rsidRPr="003D67D8" w:rsidRDefault="0091623D" w:rsidP="004415AA">
      <w:pPr>
        <w:spacing w:before="240" w:after="120" w:line="276" w:lineRule="auto"/>
        <w:ind w:left="284"/>
        <w:jc w:val="both"/>
        <w:rPr>
          <w:sz w:val="22"/>
          <w:szCs w:val="22"/>
        </w:rPr>
      </w:pPr>
      <w:r w:rsidRPr="003D67D8">
        <w:rPr>
          <w:sz w:val="22"/>
          <w:szCs w:val="22"/>
        </w:rPr>
        <w:t>NIP:</w:t>
      </w:r>
      <w:r w:rsidR="00452B68">
        <w:rPr>
          <w:sz w:val="22"/>
          <w:szCs w:val="22"/>
        </w:rPr>
        <w:t>……………………………..</w:t>
      </w:r>
      <w:r w:rsidR="006B7CB0">
        <w:rPr>
          <w:sz w:val="22"/>
          <w:szCs w:val="22"/>
        </w:rPr>
        <w:t xml:space="preserve"> </w:t>
      </w:r>
      <w:r w:rsidRPr="003D67D8">
        <w:rPr>
          <w:sz w:val="22"/>
          <w:szCs w:val="22"/>
        </w:rPr>
        <w:t>REGON:</w:t>
      </w:r>
      <w:r w:rsidR="00452B68">
        <w:rPr>
          <w:sz w:val="22"/>
          <w:szCs w:val="22"/>
        </w:rPr>
        <w:t>………………………….</w:t>
      </w:r>
    </w:p>
    <w:p w14:paraId="3290FFB3" w14:textId="376A9784" w:rsidR="0091623D" w:rsidRPr="003D67D8" w:rsidRDefault="0091623D" w:rsidP="004415AA">
      <w:pPr>
        <w:spacing w:before="240" w:after="120" w:line="276" w:lineRule="auto"/>
        <w:jc w:val="both"/>
        <w:rPr>
          <w:sz w:val="22"/>
          <w:szCs w:val="22"/>
        </w:rPr>
      </w:pPr>
      <w:r w:rsidRPr="003D67D8">
        <w:rPr>
          <w:sz w:val="22"/>
          <w:szCs w:val="22"/>
        </w:rPr>
        <w:t xml:space="preserve">reprezentowanym przez: </w:t>
      </w:r>
      <w:r w:rsidR="00452B68">
        <w:rPr>
          <w:sz w:val="22"/>
          <w:szCs w:val="22"/>
        </w:rPr>
        <w:t>……………………………………..</w:t>
      </w:r>
    </w:p>
    <w:p w14:paraId="5C7D11DB" w14:textId="3A989DC9" w:rsidR="0091623D" w:rsidRDefault="0091623D" w:rsidP="004415AA">
      <w:pPr>
        <w:spacing w:before="240" w:after="120" w:line="276" w:lineRule="auto"/>
        <w:jc w:val="both"/>
        <w:rPr>
          <w:i/>
          <w:sz w:val="22"/>
          <w:szCs w:val="22"/>
        </w:rPr>
      </w:pPr>
      <w:r w:rsidRPr="003D67D8">
        <w:rPr>
          <w:sz w:val="22"/>
          <w:szCs w:val="22"/>
        </w:rPr>
        <w:t xml:space="preserve">zwanym dalej </w:t>
      </w:r>
      <w:r w:rsidRPr="003D67D8">
        <w:rPr>
          <w:i/>
          <w:sz w:val="22"/>
          <w:szCs w:val="22"/>
        </w:rPr>
        <w:t>Wykonawcą</w:t>
      </w:r>
    </w:p>
    <w:p w14:paraId="56D60435" w14:textId="0CC399E0" w:rsidR="00D33B7B" w:rsidRPr="00C61724" w:rsidRDefault="00D33B7B" w:rsidP="00C61724">
      <w:pPr>
        <w:spacing w:after="360" w:line="276" w:lineRule="auto"/>
        <w:jc w:val="both"/>
        <w:rPr>
          <w:b/>
          <w:caps/>
          <w:sz w:val="22"/>
          <w:szCs w:val="22"/>
        </w:rPr>
      </w:pPr>
      <w:r w:rsidRPr="00D33B7B">
        <w:rPr>
          <w:sz w:val="22"/>
          <w:szCs w:val="22"/>
        </w:rPr>
        <w:t>w wyniku wyboru najkorzystniejszej oferty Wykonawcy w</w:t>
      </w:r>
      <w:r w:rsidR="00C61724">
        <w:rPr>
          <w:sz w:val="22"/>
          <w:szCs w:val="22"/>
        </w:rPr>
        <w:t xml:space="preserve"> pr</w:t>
      </w:r>
      <w:r w:rsidRPr="00D33B7B">
        <w:rPr>
          <w:sz w:val="22"/>
          <w:szCs w:val="22"/>
        </w:rPr>
        <w:t xml:space="preserve">owadzonym postępowaniu w trybie podstawowym </w:t>
      </w:r>
      <w:ins w:id="14" w:author="aswiatkowski" w:date="2025-06-04T10:32:00Z" w16du:dateUtc="2025-06-04T08:32:00Z">
        <w:r w:rsidR="00A97A76">
          <w:rPr>
            <w:sz w:val="22"/>
            <w:szCs w:val="22"/>
          </w:rPr>
          <w:t>z możliwością n</w:t>
        </w:r>
      </w:ins>
      <w:ins w:id="15" w:author="aswiatkowski" w:date="2025-06-04T10:33:00Z" w16du:dateUtc="2025-06-04T08:33:00Z">
        <w:r w:rsidR="00A97A76">
          <w:rPr>
            <w:sz w:val="22"/>
            <w:szCs w:val="22"/>
          </w:rPr>
          <w:t xml:space="preserve">egocjacji </w:t>
        </w:r>
      </w:ins>
      <w:r w:rsidRPr="00D33B7B">
        <w:rPr>
          <w:sz w:val="22"/>
          <w:szCs w:val="22"/>
        </w:rPr>
        <w:t xml:space="preserve">na podstawie art. 275 pkt 2 ustawy Pzp </w:t>
      </w:r>
      <w:ins w:id="16" w:author="aswiatkowski" w:date="2025-06-05T11:52:00Z" w16du:dateUtc="2025-06-05T09:52:00Z">
        <w:r w:rsidR="00A16A16">
          <w:rPr>
            <w:sz w:val="22"/>
            <w:szCs w:val="22"/>
          </w:rPr>
          <w:t xml:space="preserve">dla zadania </w:t>
        </w:r>
      </w:ins>
      <w:r w:rsidRPr="00D33B7B">
        <w:rPr>
          <w:sz w:val="22"/>
          <w:szCs w:val="22"/>
        </w:rPr>
        <w:t xml:space="preserve">pn.: </w:t>
      </w:r>
      <w:r w:rsidR="00C61724">
        <w:rPr>
          <w:sz w:val="22"/>
          <w:szCs w:val="22"/>
        </w:rPr>
        <w:t>„</w:t>
      </w:r>
      <w:ins w:id="17" w:author="aswiatkowski" w:date="2025-06-04T10:33:00Z">
        <w:r w:rsidR="00A97A76" w:rsidRPr="00A97A76">
          <w:rPr>
            <w:b/>
            <w:sz w:val="22"/>
            <w:szCs w:val="22"/>
          </w:rPr>
          <w:t>REMONT DP 1172Z</w:t>
        </w:r>
        <w:r w:rsidR="00A97A76" w:rsidRPr="00A97A76">
          <w:rPr>
            <w:b/>
            <w:bCs/>
            <w:sz w:val="22"/>
            <w:szCs w:val="22"/>
          </w:rPr>
          <w:t xml:space="preserve"> BIAŁOGARD – ZASPY MAŁE NA ODCINKU BIAŁOGARD - DW 167</w:t>
        </w:r>
      </w:ins>
      <w:del w:id="18" w:author="aswiatkowski" w:date="2025-06-04T10:33:00Z" w16du:dateUtc="2025-06-04T08:33:00Z">
        <w:r w:rsidR="00C61724" w:rsidDel="00A97A76">
          <w:rPr>
            <w:bCs/>
            <w:sz w:val="22"/>
            <w:szCs w:val="22"/>
          </w:rPr>
          <w:delText>B</w:delText>
        </w:r>
        <w:r w:rsidR="00C61724" w:rsidRPr="00C61724" w:rsidDel="00A97A76">
          <w:rPr>
            <w:bCs/>
            <w:sz w:val="22"/>
            <w:szCs w:val="22"/>
          </w:rPr>
          <w:delText>udowa ścieżki rowerowej w ciągu drogi powiatowej nr 3519</w:delText>
        </w:r>
        <w:r w:rsidR="00C61724" w:rsidDel="00A97A76">
          <w:rPr>
            <w:bCs/>
            <w:sz w:val="22"/>
            <w:szCs w:val="22"/>
          </w:rPr>
          <w:delText>Z</w:delText>
        </w:r>
      </w:del>
      <w:r w:rsidR="00C61724">
        <w:rPr>
          <w:bCs/>
          <w:sz w:val="22"/>
          <w:szCs w:val="22"/>
        </w:rPr>
        <w:t>”</w:t>
      </w:r>
      <w:r w:rsidR="00C61724">
        <w:rPr>
          <w:b/>
          <w:sz w:val="22"/>
          <w:szCs w:val="22"/>
        </w:rPr>
        <w:t xml:space="preserve"> </w:t>
      </w:r>
      <w:del w:id="19" w:author="aswiatkowski" w:date="2025-06-04T10:33:00Z" w16du:dateUtc="2025-06-04T08:33:00Z">
        <w:r w:rsidR="00C61724" w:rsidDel="00A97A76">
          <w:rPr>
            <w:b/>
            <w:sz w:val="22"/>
            <w:szCs w:val="22"/>
          </w:rPr>
          <w:delText xml:space="preserve">- </w:delText>
        </w:r>
        <w:r w:rsidR="00C61724" w:rsidRPr="000959BA" w:rsidDel="00A97A76">
          <w:rPr>
            <w:sz w:val="22"/>
            <w:szCs w:val="22"/>
          </w:rPr>
          <w:delText>inwestycj</w:delText>
        </w:r>
        <w:r w:rsidR="00C61724" w:rsidDel="00A97A76">
          <w:rPr>
            <w:sz w:val="22"/>
            <w:szCs w:val="22"/>
          </w:rPr>
          <w:delText>i</w:delText>
        </w:r>
        <w:r w:rsidR="00C61724" w:rsidRPr="000959BA" w:rsidDel="00A97A76">
          <w:rPr>
            <w:sz w:val="22"/>
            <w:szCs w:val="22"/>
          </w:rPr>
          <w:delText xml:space="preserve"> dofinansowan</w:delText>
        </w:r>
        <w:r w:rsidR="00C61724" w:rsidDel="00A97A76">
          <w:rPr>
            <w:sz w:val="22"/>
            <w:szCs w:val="22"/>
          </w:rPr>
          <w:delText>ej</w:delText>
        </w:r>
        <w:r w:rsidR="00C61724" w:rsidRPr="000959BA" w:rsidDel="00A97A76">
          <w:rPr>
            <w:sz w:val="22"/>
            <w:szCs w:val="22"/>
          </w:rPr>
          <w:delText xml:space="preserve"> z </w:delText>
        </w:r>
        <w:r w:rsidR="00C61724" w:rsidDel="00A97A76">
          <w:rPr>
            <w:sz w:val="22"/>
            <w:szCs w:val="22"/>
          </w:rPr>
          <w:delText>FEPZ</w:delText>
        </w:r>
        <w:r w:rsidR="00C61724" w:rsidRPr="000959BA" w:rsidDel="00A97A76">
          <w:rPr>
            <w:sz w:val="22"/>
            <w:szCs w:val="22"/>
          </w:rPr>
          <w:delText xml:space="preserve"> .03.01-</w:delText>
        </w:r>
        <w:r w:rsidR="00C61724" w:rsidDel="00A97A76">
          <w:rPr>
            <w:sz w:val="22"/>
            <w:szCs w:val="22"/>
          </w:rPr>
          <w:delText>IZ</w:delText>
        </w:r>
        <w:r w:rsidR="00C61724" w:rsidRPr="000959BA" w:rsidDel="00A97A76">
          <w:rPr>
            <w:sz w:val="22"/>
            <w:szCs w:val="22"/>
          </w:rPr>
          <w:delText xml:space="preserve">.00-001/23 w ramach </w:delText>
        </w:r>
        <w:r w:rsidR="00C61724" w:rsidDel="00A97A76">
          <w:rPr>
            <w:sz w:val="22"/>
            <w:szCs w:val="22"/>
          </w:rPr>
          <w:delText>D</w:delText>
        </w:r>
        <w:r w:rsidR="00C61724" w:rsidRPr="000959BA" w:rsidDel="00A97A76">
          <w:rPr>
            <w:sz w:val="22"/>
            <w:szCs w:val="22"/>
          </w:rPr>
          <w:delText xml:space="preserve">ziałania: 3.1 </w:delText>
        </w:r>
        <w:r w:rsidR="00C61724" w:rsidDel="00A97A76">
          <w:rPr>
            <w:sz w:val="22"/>
            <w:szCs w:val="22"/>
          </w:rPr>
          <w:delText>C</w:delText>
        </w:r>
        <w:r w:rsidR="00C61724" w:rsidRPr="000959BA" w:rsidDel="00A97A76">
          <w:rPr>
            <w:sz w:val="22"/>
            <w:szCs w:val="22"/>
          </w:rPr>
          <w:delText>zysty transport miejski (Z</w:delText>
        </w:r>
        <w:r w:rsidR="00C61724" w:rsidDel="00A97A76">
          <w:rPr>
            <w:sz w:val="22"/>
            <w:szCs w:val="22"/>
          </w:rPr>
          <w:delText>IT</w:delText>
        </w:r>
        <w:r w:rsidR="00C61724" w:rsidRPr="000959BA" w:rsidDel="00A97A76">
          <w:rPr>
            <w:sz w:val="22"/>
            <w:szCs w:val="22"/>
          </w:rPr>
          <w:delText xml:space="preserve"> K</w:delText>
        </w:r>
        <w:r w:rsidR="00C61724" w:rsidDel="00A97A76">
          <w:rPr>
            <w:sz w:val="22"/>
            <w:szCs w:val="22"/>
          </w:rPr>
          <w:delText>KBOF</w:delText>
        </w:r>
        <w:r w:rsidR="00C61724" w:rsidRPr="000959BA" w:rsidDel="00A97A76">
          <w:rPr>
            <w:sz w:val="22"/>
            <w:szCs w:val="22"/>
          </w:rPr>
          <w:delText>)</w:delText>
        </w:r>
        <w:r w:rsidR="00C61724" w:rsidDel="00A97A76">
          <w:rPr>
            <w:b/>
            <w:sz w:val="22"/>
            <w:szCs w:val="22"/>
          </w:rPr>
          <w:delText xml:space="preserve"> </w:delText>
        </w:r>
      </w:del>
      <w:del w:id="20" w:author="aswiatkowski" w:date="2025-06-05T11:51:00Z" w16du:dateUtc="2025-06-05T09:51:00Z">
        <w:r w:rsidRPr="00D33B7B" w:rsidDel="00A16A16">
          <w:rPr>
            <w:sz w:val="22"/>
            <w:szCs w:val="22"/>
          </w:rPr>
          <w:delText xml:space="preserve">, prowadzonego przez Powiat Białogardzki – </w:delText>
        </w:r>
        <w:r w:rsidDel="00A16A16">
          <w:rPr>
            <w:sz w:val="22"/>
            <w:szCs w:val="22"/>
          </w:rPr>
          <w:delText>Zarząd Dróg Powiatowych w Białogardzie</w:delText>
        </w:r>
      </w:del>
      <w:r w:rsidR="00C61724">
        <w:rPr>
          <w:sz w:val="22"/>
          <w:szCs w:val="22"/>
        </w:rPr>
        <w:t xml:space="preserve">, </w:t>
      </w:r>
      <w:r w:rsidRPr="00D33B7B">
        <w:rPr>
          <w:sz w:val="22"/>
          <w:szCs w:val="22"/>
        </w:rPr>
        <w:t>została zawarta umowa następującej treści:</w:t>
      </w:r>
    </w:p>
    <w:p w14:paraId="4522DB65" w14:textId="77777777" w:rsidR="0091623D" w:rsidRPr="00A755CB" w:rsidRDefault="0091623D" w:rsidP="004415AA">
      <w:pPr>
        <w:spacing w:before="240" w:after="120" w:line="276" w:lineRule="auto"/>
        <w:jc w:val="center"/>
        <w:rPr>
          <w:b/>
          <w:bCs/>
          <w:sz w:val="22"/>
          <w:szCs w:val="22"/>
          <w:rPrChange w:id="21" w:author="Aleksandra Zimoch" w:date="2025-04-10T10:51:00Z">
            <w:rPr>
              <w:sz w:val="22"/>
              <w:szCs w:val="22"/>
            </w:rPr>
          </w:rPrChange>
        </w:rPr>
      </w:pPr>
      <w:r w:rsidRPr="00A755CB">
        <w:rPr>
          <w:b/>
          <w:bCs/>
          <w:sz w:val="22"/>
          <w:szCs w:val="22"/>
          <w:rPrChange w:id="22" w:author="Aleksandra Zimoch" w:date="2025-04-10T10:51:00Z">
            <w:rPr>
              <w:sz w:val="22"/>
              <w:szCs w:val="22"/>
            </w:rPr>
          </w:rPrChange>
        </w:rPr>
        <w:t>§ 1</w:t>
      </w:r>
    </w:p>
    <w:p w14:paraId="12F696B7" w14:textId="7843B28F" w:rsidR="00C61724" w:rsidRPr="00C61724" w:rsidRDefault="0091623D" w:rsidP="00C61724">
      <w:pPr>
        <w:pStyle w:val="Tekstpodstawowy"/>
        <w:numPr>
          <w:ilvl w:val="0"/>
          <w:numId w:val="47"/>
        </w:numPr>
        <w:spacing w:before="240" w:after="120" w:line="276" w:lineRule="auto"/>
        <w:jc w:val="both"/>
        <w:rPr>
          <w:rFonts w:ascii="Times New Roman" w:hAnsi="Times New Roman"/>
          <w:bCs/>
          <w:sz w:val="22"/>
          <w:szCs w:val="22"/>
        </w:rPr>
      </w:pPr>
      <w:r w:rsidRPr="00C61724">
        <w:rPr>
          <w:rFonts w:ascii="Times New Roman" w:hAnsi="Times New Roman"/>
          <w:sz w:val="22"/>
          <w:szCs w:val="22"/>
        </w:rPr>
        <w:t>Zamawiający zleca, a Wykonawca zobowiązuje się wykonać</w:t>
      </w:r>
      <w:r w:rsidR="00C61724" w:rsidRPr="00C61724">
        <w:rPr>
          <w:rFonts w:ascii="Times New Roman" w:hAnsi="Times New Roman"/>
          <w:sz w:val="22"/>
          <w:szCs w:val="22"/>
        </w:rPr>
        <w:t xml:space="preserve"> przedmiot zamówienia polegający </w:t>
      </w:r>
      <w:r w:rsidR="00C61724">
        <w:rPr>
          <w:rFonts w:ascii="Times New Roman" w:hAnsi="Times New Roman"/>
          <w:sz w:val="22"/>
          <w:szCs w:val="22"/>
        </w:rPr>
        <w:t>na</w:t>
      </w:r>
      <w:ins w:id="23" w:author="aswiatkowski" w:date="2025-06-04T10:34:00Z" w16du:dateUtc="2025-06-04T08:34:00Z">
        <w:r w:rsidR="00A97A76">
          <w:rPr>
            <w:rFonts w:ascii="Times New Roman" w:hAnsi="Times New Roman"/>
            <w:sz w:val="22"/>
            <w:szCs w:val="22"/>
          </w:rPr>
          <w:t xml:space="preserve"> </w:t>
        </w:r>
      </w:ins>
      <w:r w:rsidR="00C61724">
        <w:rPr>
          <w:rFonts w:ascii="Times New Roman" w:hAnsi="Times New Roman"/>
          <w:sz w:val="22"/>
          <w:szCs w:val="22"/>
        </w:rPr>
        <w:t xml:space="preserve"> </w:t>
      </w:r>
      <w:ins w:id="24" w:author="aswiatkowski" w:date="2025-06-04T10:34:00Z" w16du:dateUtc="2025-06-04T08:34:00Z">
        <w:r w:rsidR="00A97A76" w:rsidRPr="00A97A76">
          <w:rPr>
            <w:rFonts w:ascii="Times New Roman" w:hAnsi="Times New Roman"/>
            <w:bCs/>
            <w:sz w:val="22"/>
            <w:szCs w:val="22"/>
            <w:rPrChange w:id="25" w:author="aswiatkowski" w:date="2025-06-04T10:41:00Z" w16du:dateUtc="2025-06-04T08:41:00Z">
              <w:rPr>
                <w:b/>
                <w:sz w:val="22"/>
                <w:szCs w:val="22"/>
              </w:rPr>
            </w:rPrChange>
          </w:rPr>
          <w:t xml:space="preserve">remoncie DP 11762Z </w:t>
        </w:r>
        <w:r w:rsidR="00A97A76" w:rsidRPr="00A97A76">
          <w:rPr>
            <w:rFonts w:ascii="Times New Roman" w:hAnsi="Times New Roman"/>
            <w:bCs/>
            <w:sz w:val="22"/>
            <w:szCs w:val="22"/>
            <w:rPrChange w:id="26" w:author="aswiatkowski" w:date="2025-06-04T10:41:00Z" w16du:dateUtc="2025-06-04T08:41:00Z">
              <w:rPr>
                <w:b/>
                <w:bCs/>
                <w:sz w:val="22"/>
                <w:szCs w:val="22"/>
              </w:rPr>
            </w:rPrChange>
          </w:rPr>
          <w:t xml:space="preserve"> Białogard – Zaspy Małe na odcinku Białogard - DW 167</w:t>
        </w:r>
      </w:ins>
      <w:del w:id="27" w:author="aswiatkowski" w:date="2025-06-04T10:34:00Z" w16du:dateUtc="2025-06-04T08:34:00Z">
        <w:r w:rsidR="00C61724" w:rsidRPr="00A97A76" w:rsidDel="00A97A76">
          <w:rPr>
            <w:rFonts w:ascii="Times New Roman" w:hAnsi="Times New Roman"/>
            <w:bCs/>
            <w:sz w:val="22"/>
            <w:szCs w:val="22"/>
          </w:rPr>
          <w:delText>budowie ścieżki rowerowej w ciągu drogi powiatowej 3519Z o długości 2513,20 m</w:delText>
        </w:r>
      </w:del>
      <w:r w:rsidR="00A97A76" w:rsidRPr="00A97A76">
        <w:rPr>
          <w:rFonts w:ascii="Times New Roman" w:hAnsi="Times New Roman"/>
          <w:bCs/>
          <w:sz w:val="22"/>
          <w:szCs w:val="22"/>
        </w:rPr>
        <w:t>.</w:t>
      </w:r>
    </w:p>
    <w:p w14:paraId="190096FE" w14:textId="69CBA423" w:rsidR="00C61724" w:rsidRPr="008E0969" w:rsidRDefault="00A755CB" w:rsidP="00C61724">
      <w:pPr>
        <w:pStyle w:val="Tekstpodstawowy"/>
        <w:numPr>
          <w:ilvl w:val="0"/>
          <w:numId w:val="47"/>
        </w:numPr>
        <w:spacing w:before="240" w:after="120" w:line="276" w:lineRule="auto"/>
        <w:jc w:val="both"/>
        <w:rPr>
          <w:rFonts w:ascii="Times New Roman" w:hAnsi="Times New Roman"/>
          <w:bCs/>
          <w:sz w:val="22"/>
          <w:szCs w:val="22"/>
          <w:u w:val="single"/>
          <w:rPrChange w:id="28" w:author="aswiatkowski" w:date="2025-06-10T10:43:00Z" w16du:dateUtc="2025-06-10T08:43:00Z">
            <w:rPr>
              <w:rFonts w:ascii="Times New Roman" w:hAnsi="Times New Roman"/>
              <w:bCs/>
              <w:sz w:val="22"/>
              <w:szCs w:val="22"/>
            </w:rPr>
          </w:rPrChange>
        </w:rPr>
      </w:pPr>
      <w:ins w:id="29" w:author="Aleksandra Zimoch" w:date="2025-04-10T10:51:00Z">
        <w:r w:rsidRPr="008E0969">
          <w:rPr>
            <w:rFonts w:ascii="Times New Roman" w:hAnsi="Times New Roman"/>
            <w:bCs/>
            <w:sz w:val="22"/>
            <w:szCs w:val="22"/>
            <w:u w:val="single"/>
            <w:rPrChange w:id="30" w:author="aswiatkowski" w:date="2025-06-10T10:43:00Z" w16du:dateUtc="2025-06-10T08:43:00Z">
              <w:rPr>
                <w:rFonts w:ascii="Times New Roman" w:hAnsi="Times New Roman"/>
                <w:bCs/>
                <w:sz w:val="22"/>
                <w:szCs w:val="22"/>
              </w:rPr>
            </w:rPrChange>
          </w:rPr>
          <w:t>Z</w:t>
        </w:r>
      </w:ins>
      <w:del w:id="31" w:author="Aleksandra Zimoch" w:date="2025-04-10T10:51:00Z">
        <w:r w:rsidR="00C61724" w:rsidRPr="008E0969" w:rsidDel="00A755CB">
          <w:rPr>
            <w:rFonts w:ascii="Times New Roman" w:hAnsi="Times New Roman"/>
            <w:bCs/>
            <w:sz w:val="22"/>
            <w:szCs w:val="22"/>
            <w:u w:val="single"/>
            <w:rPrChange w:id="32" w:author="aswiatkowski" w:date="2025-06-10T10:43:00Z" w16du:dateUtc="2025-06-10T08:43:00Z">
              <w:rPr>
                <w:rFonts w:ascii="Times New Roman" w:hAnsi="Times New Roman"/>
                <w:bCs/>
                <w:sz w:val="22"/>
                <w:szCs w:val="22"/>
              </w:rPr>
            </w:rPrChange>
          </w:rPr>
          <w:delText>Ogólnie z</w:delText>
        </w:r>
      </w:del>
      <w:r w:rsidR="00C61724" w:rsidRPr="008E0969">
        <w:rPr>
          <w:rFonts w:ascii="Times New Roman" w:hAnsi="Times New Roman"/>
          <w:bCs/>
          <w:sz w:val="22"/>
          <w:szCs w:val="22"/>
          <w:u w:val="single"/>
          <w:rPrChange w:id="33" w:author="aswiatkowski" w:date="2025-06-10T10:43:00Z" w16du:dateUtc="2025-06-10T08:43:00Z">
            <w:rPr>
              <w:rFonts w:ascii="Times New Roman" w:hAnsi="Times New Roman"/>
              <w:bCs/>
              <w:sz w:val="22"/>
              <w:szCs w:val="22"/>
            </w:rPr>
          </w:rPrChange>
        </w:rPr>
        <w:t xml:space="preserve">akres rzeczowy inwestycji obejmuje: </w:t>
      </w:r>
    </w:p>
    <w:p w14:paraId="1D7A7292" w14:textId="77777777" w:rsidR="00A97A76" w:rsidRPr="00A97A76" w:rsidRDefault="00A97A76">
      <w:pPr>
        <w:pStyle w:val="Tekstpodstawowy"/>
        <w:numPr>
          <w:ilvl w:val="0"/>
          <w:numId w:val="58"/>
        </w:numPr>
        <w:spacing w:before="240" w:line="276" w:lineRule="auto"/>
        <w:jc w:val="both"/>
        <w:rPr>
          <w:ins w:id="34" w:author="aswiatkowski" w:date="2025-06-04T10:39:00Z" w16du:dateUtc="2025-06-04T08:39:00Z"/>
          <w:rFonts w:ascii="Times New Roman" w:hAnsi="Times New Roman"/>
          <w:bCs/>
          <w:sz w:val="22"/>
          <w:szCs w:val="22"/>
          <w:rPrChange w:id="35" w:author="aswiatkowski" w:date="2025-06-04T10:40:00Z" w16du:dateUtc="2025-06-04T08:40:00Z">
            <w:rPr>
              <w:ins w:id="36" w:author="aswiatkowski" w:date="2025-06-04T10:39:00Z" w16du:dateUtc="2025-06-04T08:39:00Z"/>
              <w:bCs/>
              <w:sz w:val="22"/>
              <w:szCs w:val="22"/>
            </w:rPr>
          </w:rPrChange>
        </w:rPr>
        <w:pPrChange w:id="37" w:author="aswiatkowski" w:date="2025-06-04T10:40:00Z" w16du:dateUtc="2025-06-04T08:40:00Z">
          <w:pPr>
            <w:pStyle w:val="Tekstpodstawowy"/>
            <w:numPr>
              <w:numId w:val="58"/>
            </w:numPr>
            <w:spacing w:before="240" w:after="120" w:line="276" w:lineRule="auto"/>
            <w:ind w:left="717" w:hanging="360"/>
            <w:jc w:val="both"/>
          </w:pPr>
        </w:pPrChange>
      </w:pPr>
      <w:ins w:id="38" w:author="aswiatkowski" w:date="2025-06-04T10:39:00Z" w16du:dateUtc="2025-06-04T08:39:00Z">
        <w:r w:rsidRPr="00A97A76">
          <w:rPr>
            <w:rFonts w:ascii="Times New Roman" w:hAnsi="Times New Roman"/>
            <w:bCs/>
            <w:sz w:val="22"/>
            <w:szCs w:val="22"/>
            <w:rPrChange w:id="39" w:author="aswiatkowski" w:date="2025-06-04T10:40:00Z" w16du:dateUtc="2025-06-04T08:40:00Z">
              <w:rPr>
                <w:bCs/>
                <w:sz w:val="22"/>
                <w:szCs w:val="22"/>
              </w:rPr>
            </w:rPrChange>
          </w:rPr>
          <w:t xml:space="preserve">kompleksowy remont nawierzchni jezdni polegający na jej sfrezowaniu a następnie ułożeniu dwóch warstw asfaltowych na całej jej szerokości i długości odcinka: 12342,00 </w:t>
        </w:r>
        <w:proofErr w:type="spellStart"/>
        <w:r w:rsidRPr="00A97A76">
          <w:rPr>
            <w:rFonts w:ascii="Times New Roman" w:hAnsi="Times New Roman"/>
            <w:bCs/>
            <w:sz w:val="22"/>
            <w:szCs w:val="22"/>
            <w:rPrChange w:id="40" w:author="aswiatkowski" w:date="2025-06-04T10:40:00Z" w16du:dateUtc="2025-06-04T08:40:00Z">
              <w:rPr>
                <w:bCs/>
                <w:sz w:val="22"/>
                <w:szCs w:val="22"/>
              </w:rPr>
            </w:rPrChange>
          </w:rPr>
          <w:t>mb</w:t>
        </w:r>
        <w:proofErr w:type="spellEnd"/>
        <w:r w:rsidRPr="00A97A76">
          <w:rPr>
            <w:rFonts w:ascii="Times New Roman" w:hAnsi="Times New Roman"/>
            <w:bCs/>
            <w:sz w:val="22"/>
            <w:szCs w:val="22"/>
            <w:rPrChange w:id="41" w:author="aswiatkowski" w:date="2025-06-04T10:40:00Z" w16du:dateUtc="2025-06-04T08:40:00Z">
              <w:rPr>
                <w:bCs/>
                <w:sz w:val="22"/>
                <w:szCs w:val="22"/>
              </w:rPr>
            </w:rPrChange>
          </w:rPr>
          <w:t xml:space="preserve">, </w:t>
        </w:r>
      </w:ins>
    </w:p>
    <w:p w14:paraId="7D89FA17" w14:textId="77777777" w:rsidR="00A97A76" w:rsidRPr="00A97A76" w:rsidRDefault="00A97A76">
      <w:pPr>
        <w:pStyle w:val="Tekstpodstawowy"/>
        <w:numPr>
          <w:ilvl w:val="0"/>
          <w:numId w:val="58"/>
        </w:numPr>
        <w:spacing w:before="240" w:line="276" w:lineRule="auto"/>
        <w:jc w:val="both"/>
        <w:rPr>
          <w:ins w:id="42" w:author="aswiatkowski" w:date="2025-06-04T10:39:00Z" w16du:dateUtc="2025-06-04T08:39:00Z"/>
          <w:rFonts w:ascii="Times New Roman" w:hAnsi="Times New Roman"/>
          <w:bCs/>
          <w:sz w:val="22"/>
          <w:szCs w:val="22"/>
          <w:rPrChange w:id="43" w:author="aswiatkowski" w:date="2025-06-04T10:40:00Z" w16du:dateUtc="2025-06-04T08:40:00Z">
            <w:rPr>
              <w:ins w:id="44" w:author="aswiatkowski" w:date="2025-06-04T10:39:00Z" w16du:dateUtc="2025-06-04T08:39:00Z"/>
              <w:bCs/>
              <w:sz w:val="22"/>
              <w:szCs w:val="22"/>
            </w:rPr>
          </w:rPrChange>
        </w:rPr>
        <w:pPrChange w:id="45" w:author="aswiatkowski" w:date="2025-06-04T10:40:00Z" w16du:dateUtc="2025-06-04T08:40:00Z">
          <w:pPr>
            <w:pStyle w:val="Tekstpodstawowy"/>
            <w:numPr>
              <w:numId w:val="58"/>
            </w:numPr>
            <w:spacing w:before="240" w:after="120" w:line="276" w:lineRule="auto"/>
            <w:ind w:left="717" w:hanging="360"/>
            <w:jc w:val="both"/>
          </w:pPr>
        </w:pPrChange>
      </w:pPr>
      <w:ins w:id="46" w:author="aswiatkowski" w:date="2025-06-04T10:39:00Z" w16du:dateUtc="2025-06-04T08:39:00Z">
        <w:r w:rsidRPr="00A97A76">
          <w:rPr>
            <w:rFonts w:ascii="Times New Roman" w:hAnsi="Times New Roman"/>
            <w:bCs/>
            <w:sz w:val="22"/>
            <w:szCs w:val="22"/>
            <w:rPrChange w:id="47" w:author="aswiatkowski" w:date="2025-06-04T10:40:00Z" w16du:dateUtc="2025-06-04T08:40:00Z">
              <w:rPr>
                <w:bCs/>
                <w:sz w:val="22"/>
                <w:szCs w:val="22"/>
              </w:rPr>
            </w:rPrChange>
          </w:rPr>
          <w:t xml:space="preserve">lokalne płytkie remonty nawierzchni jezdni polegające na jej dodatkowym sfrezowaniu i ułożeniu dodatkowej warstwy asfaltowej wzmocnionej siatką </w:t>
        </w:r>
        <w:proofErr w:type="spellStart"/>
        <w:r w:rsidRPr="00A97A76">
          <w:rPr>
            <w:rFonts w:ascii="Times New Roman" w:hAnsi="Times New Roman"/>
            <w:bCs/>
            <w:sz w:val="22"/>
            <w:szCs w:val="22"/>
            <w:rPrChange w:id="48" w:author="aswiatkowski" w:date="2025-06-04T10:40:00Z" w16du:dateUtc="2025-06-04T08:40:00Z">
              <w:rPr>
                <w:bCs/>
                <w:sz w:val="22"/>
                <w:szCs w:val="22"/>
              </w:rPr>
            </w:rPrChange>
          </w:rPr>
          <w:t>przeciwspękaniową</w:t>
        </w:r>
        <w:proofErr w:type="spellEnd"/>
        <w:r w:rsidRPr="00A97A76">
          <w:rPr>
            <w:rFonts w:ascii="Times New Roman" w:hAnsi="Times New Roman"/>
            <w:bCs/>
            <w:sz w:val="22"/>
            <w:szCs w:val="22"/>
            <w:rPrChange w:id="49" w:author="aswiatkowski" w:date="2025-06-04T10:40:00Z" w16du:dateUtc="2025-06-04T08:40:00Z">
              <w:rPr>
                <w:bCs/>
                <w:sz w:val="22"/>
                <w:szCs w:val="22"/>
              </w:rPr>
            </w:rPrChange>
          </w:rPr>
          <w:t xml:space="preserve"> o łącznej powierzchni: 3000,00 m2, </w:t>
        </w:r>
      </w:ins>
    </w:p>
    <w:p w14:paraId="314C4742" w14:textId="77777777" w:rsidR="00A97A76" w:rsidRPr="00A97A76" w:rsidRDefault="00A97A76">
      <w:pPr>
        <w:pStyle w:val="Tekstpodstawowy"/>
        <w:numPr>
          <w:ilvl w:val="0"/>
          <w:numId w:val="58"/>
        </w:numPr>
        <w:spacing w:before="240" w:line="276" w:lineRule="auto"/>
        <w:jc w:val="both"/>
        <w:rPr>
          <w:ins w:id="50" w:author="aswiatkowski" w:date="2025-06-04T10:39:00Z" w16du:dateUtc="2025-06-04T08:39:00Z"/>
          <w:rFonts w:ascii="Times New Roman" w:hAnsi="Times New Roman"/>
          <w:bCs/>
          <w:sz w:val="22"/>
          <w:szCs w:val="22"/>
          <w:rPrChange w:id="51" w:author="aswiatkowski" w:date="2025-06-04T10:40:00Z" w16du:dateUtc="2025-06-04T08:40:00Z">
            <w:rPr>
              <w:ins w:id="52" w:author="aswiatkowski" w:date="2025-06-04T10:39:00Z" w16du:dateUtc="2025-06-04T08:39:00Z"/>
              <w:bCs/>
              <w:sz w:val="22"/>
              <w:szCs w:val="22"/>
            </w:rPr>
          </w:rPrChange>
        </w:rPr>
        <w:pPrChange w:id="53" w:author="aswiatkowski" w:date="2025-06-04T10:40:00Z" w16du:dateUtc="2025-06-04T08:40:00Z">
          <w:pPr>
            <w:pStyle w:val="Tekstpodstawowy"/>
            <w:numPr>
              <w:numId w:val="58"/>
            </w:numPr>
            <w:spacing w:before="240" w:after="120" w:line="276" w:lineRule="auto"/>
            <w:ind w:left="717" w:hanging="360"/>
            <w:jc w:val="both"/>
          </w:pPr>
        </w:pPrChange>
      </w:pPr>
      <w:ins w:id="54" w:author="aswiatkowski" w:date="2025-06-04T10:39:00Z" w16du:dateUtc="2025-06-04T08:39:00Z">
        <w:r w:rsidRPr="00A97A76">
          <w:rPr>
            <w:rFonts w:ascii="Times New Roman" w:hAnsi="Times New Roman"/>
            <w:bCs/>
            <w:sz w:val="22"/>
            <w:szCs w:val="22"/>
            <w:rPrChange w:id="55" w:author="aswiatkowski" w:date="2025-06-04T10:40:00Z" w16du:dateUtc="2025-06-04T08:40:00Z">
              <w:rPr>
                <w:bCs/>
                <w:sz w:val="22"/>
                <w:szCs w:val="22"/>
              </w:rPr>
            </w:rPrChange>
          </w:rPr>
          <w:t xml:space="preserve">lokalne głębokie remonty nawierzchni jezdni polegające na jej całkowitej rozbiórce a następnie ułożeniu kolejnych warstw konstrukcyjnych wzmocnionych siatką </w:t>
        </w:r>
        <w:proofErr w:type="spellStart"/>
        <w:r w:rsidRPr="00A97A76">
          <w:rPr>
            <w:rFonts w:ascii="Times New Roman" w:hAnsi="Times New Roman"/>
            <w:bCs/>
            <w:sz w:val="22"/>
            <w:szCs w:val="22"/>
            <w:rPrChange w:id="56" w:author="aswiatkowski" w:date="2025-06-04T10:40:00Z" w16du:dateUtc="2025-06-04T08:40:00Z">
              <w:rPr>
                <w:bCs/>
                <w:sz w:val="22"/>
                <w:szCs w:val="22"/>
              </w:rPr>
            </w:rPrChange>
          </w:rPr>
          <w:t>przeciwspękaniową</w:t>
        </w:r>
        <w:proofErr w:type="spellEnd"/>
        <w:r w:rsidRPr="00A97A76">
          <w:rPr>
            <w:rFonts w:ascii="Times New Roman" w:hAnsi="Times New Roman"/>
            <w:bCs/>
            <w:sz w:val="22"/>
            <w:szCs w:val="22"/>
            <w:rPrChange w:id="57" w:author="aswiatkowski" w:date="2025-06-04T10:40:00Z" w16du:dateUtc="2025-06-04T08:40:00Z">
              <w:rPr>
                <w:bCs/>
                <w:sz w:val="22"/>
                <w:szCs w:val="22"/>
              </w:rPr>
            </w:rPrChange>
          </w:rPr>
          <w:t xml:space="preserve"> o łącznej powierzchni: 2400,00 m2,</w:t>
        </w:r>
      </w:ins>
    </w:p>
    <w:p w14:paraId="56566F0A" w14:textId="77777777" w:rsidR="00A97A76" w:rsidRPr="00A97A76" w:rsidRDefault="00A97A76">
      <w:pPr>
        <w:pStyle w:val="Tekstpodstawowy"/>
        <w:numPr>
          <w:ilvl w:val="0"/>
          <w:numId w:val="58"/>
        </w:numPr>
        <w:spacing w:before="240" w:line="276" w:lineRule="auto"/>
        <w:jc w:val="both"/>
        <w:rPr>
          <w:ins w:id="58" w:author="aswiatkowski" w:date="2025-06-04T10:39:00Z" w16du:dateUtc="2025-06-04T08:39:00Z"/>
          <w:rFonts w:ascii="Times New Roman" w:hAnsi="Times New Roman"/>
          <w:bCs/>
          <w:sz w:val="22"/>
          <w:szCs w:val="22"/>
          <w:rPrChange w:id="59" w:author="aswiatkowski" w:date="2025-06-04T10:40:00Z" w16du:dateUtc="2025-06-04T08:40:00Z">
            <w:rPr>
              <w:ins w:id="60" w:author="aswiatkowski" w:date="2025-06-04T10:39:00Z" w16du:dateUtc="2025-06-04T08:39:00Z"/>
              <w:bCs/>
              <w:sz w:val="22"/>
              <w:szCs w:val="22"/>
            </w:rPr>
          </w:rPrChange>
        </w:rPr>
        <w:pPrChange w:id="61" w:author="aswiatkowski" w:date="2025-06-04T10:40:00Z" w16du:dateUtc="2025-06-04T08:40:00Z">
          <w:pPr>
            <w:pStyle w:val="Tekstpodstawowy"/>
            <w:numPr>
              <w:numId w:val="58"/>
            </w:numPr>
            <w:spacing w:before="240" w:after="120" w:line="276" w:lineRule="auto"/>
            <w:ind w:left="717" w:hanging="360"/>
            <w:jc w:val="both"/>
          </w:pPr>
        </w:pPrChange>
      </w:pPr>
      <w:ins w:id="62" w:author="aswiatkowski" w:date="2025-06-04T10:39:00Z" w16du:dateUtc="2025-06-04T08:39:00Z">
        <w:r w:rsidRPr="00A97A76">
          <w:rPr>
            <w:rFonts w:ascii="Times New Roman" w:hAnsi="Times New Roman"/>
            <w:bCs/>
            <w:sz w:val="22"/>
            <w:szCs w:val="22"/>
            <w:rPrChange w:id="63" w:author="aswiatkowski" w:date="2025-06-04T10:40:00Z" w16du:dateUtc="2025-06-04T08:40:00Z">
              <w:rPr>
                <w:bCs/>
                <w:sz w:val="22"/>
                <w:szCs w:val="22"/>
              </w:rPr>
            </w:rPrChange>
          </w:rPr>
          <w:lastRenderedPageBreak/>
          <w:t xml:space="preserve">remont nawierzchni zjazdów polegający na ułożeniu dwóch warstw asfaltowych o łącznej powierzchni: 200,0 m2 , </w:t>
        </w:r>
      </w:ins>
    </w:p>
    <w:p w14:paraId="4CEEB816" w14:textId="77777777" w:rsidR="00A97A76" w:rsidRPr="00A97A76" w:rsidRDefault="00A97A76">
      <w:pPr>
        <w:pStyle w:val="Tekstpodstawowy"/>
        <w:numPr>
          <w:ilvl w:val="0"/>
          <w:numId w:val="58"/>
        </w:numPr>
        <w:spacing w:before="240" w:line="276" w:lineRule="auto"/>
        <w:jc w:val="both"/>
        <w:rPr>
          <w:ins w:id="64" w:author="aswiatkowski" w:date="2025-06-04T10:39:00Z" w16du:dateUtc="2025-06-04T08:39:00Z"/>
          <w:rFonts w:ascii="Times New Roman" w:hAnsi="Times New Roman"/>
          <w:bCs/>
          <w:sz w:val="22"/>
          <w:szCs w:val="22"/>
          <w:rPrChange w:id="65" w:author="aswiatkowski" w:date="2025-06-04T10:40:00Z" w16du:dateUtc="2025-06-04T08:40:00Z">
            <w:rPr>
              <w:ins w:id="66" w:author="aswiatkowski" w:date="2025-06-04T10:39:00Z" w16du:dateUtc="2025-06-04T08:39:00Z"/>
              <w:bCs/>
              <w:sz w:val="22"/>
              <w:szCs w:val="22"/>
            </w:rPr>
          </w:rPrChange>
        </w:rPr>
        <w:pPrChange w:id="67" w:author="aswiatkowski" w:date="2025-06-04T10:40:00Z" w16du:dateUtc="2025-06-04T08:40:00Z">
          <w:pPr>
            <w:pStyle w:val="Tekstpodstawowy"/>
            <w:numPr>
              <w:numId w:val="58"/>
            </w:numPr>
            <w:spacing w:before="240" w:after="120" w:line="276" w:lineRule="auto"/>
            <w:ind w:left="717" w:hanging="360"/>
            <w:jc w:val="both"/>
          </w:pPr>
        </w:pPrChange>
      </w:pPr>
      <w:ins w:id="68" w:author="aswiatkowski" w:date="2025-06-04T10:39:00Z" w16du:dateUtc="2025-06-04T08:39:00Z">
        <w:r w:rsidRPr="00A97A76">
          <w:rPr>
            <w:rFonts w:ascii="Times New Roman" w:hAnsi="Times New Roman"/>
            <w:bCs/>
            <w:sz w:val="22"/>
            <w:szCs w:val="22"/>
            <w:rPrChange w:id="69" w:author="aswiatkowski" w:date="2025-06-04T10:40:00Z" w16du:dateUtc="2025-06-04T08:40:00Z">
              <w:rPr>
                <w:bCs/>
                <w:sz w:val="22"/>
                <w:szCs w:val="22"/>
              </w:rPr>
            </w:rPrChange>
          </w:rPr>
          <w:t xml:space="preserve">remont nawierzchni zjazdów z kostki betonowej polegający na korekcie wysokościowej nawierzchni: 2700,0 m2 , </w:t>
        </w:r>
      </w:ins>
    </w:p>
    <w:p w14:paraId="7D18FB94" w14:textId="77777777" w:rsidR="00A97A76" w:rsidRPr="00A97A76" w:rsidRDefault="00A97A76">
      <w:pPr>
        <w:pStyle w:val="Tekstpodstawowy"/>
        <w:numPr>
          <w:ilvl w:val="0"/>
          <w:numId w:val="58"/>
        </w:numPr>
        <w:spacing w:before="240" w:line="276" w:lineRule="auto"/>
        <w:jc w:val="both"/>
        <w:rPr>
          <w:ins w:id="70" w:author="aswiatkowski" w:date="2025-06-04T10:39:00Z" w16du:dateUtc="2025-06-04T08:39:00Z"/>
          <w:rFonts w:ascii="Times New Roman" w:hAnsi="Times New Roman"/>
          <w:bCs/>
          <w:sz w:val="22"/>
          <w:szCs w:val="22"/>
          <w:rPrChange w:id="71" w:author="aswiatkowski" w:date="2025-06-04T10:40:00Z" w16du:dateUtc="2025-06-04T08:40:00Z">
            <w:rPr>
              <w:ins w:id="72" w:author="aswiatkowski" w:date="2025-06-04T10:39:00Z" w16du:dateUtc="2025-06-04T08:39:00Z"/>
              <w:bCs/>
              <w:sz w:val="22"/>
              <w:szCs w:val="22"/>
            </w:rPr>
          </w:rPrChange>
        </w:rPr>
        <w:pPrChange w:id="73" w:author="aswiatkowski" w:date="2025-06-04T10:40:00Z" w16du:dateUtc="2025-06-04T08:40:00Z">
          <w:pPr>
            <w:pStyle w:val="Tekstpodstawowy"/>
            <w:numPr>
              <w:numId w:val="58"/>
            </w:numPr>
            <w:spacing w:before="240" w:after="120" w:line="276" w:lineRule="auto"/>
            <w:ind w:left="717" w:hanging="360"/>
            <w:jc w:val="both"/>
          </w:pPr>
        </w:pPrChange>
      </w:pPr>
      <w:ins w:id="74" w:author="aswiatkowski" w:date="2025-06-04T10:39:00Z" w16du:dateUtc="2025-06-04T08:39:00Z">
        <w:r w:rsidRPr="00A97A76">
          <w:rPr>
            <w:rFonts w:ascii="Times New Roman" w:hAnsi="Times New Roman"/>
            <w:bCs/>
            <w:sz w:val="22"/>
            <w:szCs w:val="22"/>
            <w:rPrChange w:id="75" w:author="aswiatkowski" w:date="2025-06-04T10:40:00Z" w16du:dateUtc="2025-06-04T08:40:00Z">
              <w:rPr>
                <w:bCs/>
                <w:sz w:val="22"/>
                <w:szCs w:val="22"/>
              </w:rPr>
            </w:rPrChange>
          </w:rPr>
          <w:t>regulacji włazów studni kanalizacji sanitarnej w ilości: 4 szt.</w:t>
        </w:r>
      </w:ins>
    </w:p>
    <w:p w14:paraId="540DD56E" w14:textId="77777777" w:rsidR="008E0969" w:rsidRDefault="00A97A76" w:rsidP="008E0969">
      <w:pPr>
        <w:pStyle w:val="Tekstpodstawowy"/>
        <w:numPr>
          <w:ilvl w:val="0"/>
          <w:numId w:val="58"/>
        </w:numPr>
        <w:spacing w:before="240" w:line="276" w:lineRule="auto"/>
        <w:jc w:val="both"/>
        <w:rPr>
          <w:ins w:id="76" w:author="aswiatkowski" w:date="2025-06-10T10:44:00Z" w16du:dateUtc="2025-06-10T08:44:00Z"/>
          <w:rFonts w:ascii="Times New Roman" w:hAnsi="Times New Roman"/>
          <w:bCs/>
          <w:sz w:val="22"/>
          <w:szCs w:val="22"/>
        </w:rPr>
      </w:pPr>
      <w:ins w:id="77" w:author="aswiatkowski" w:date="2025-06-04T10:39:00Z" w16du:dateUtc="2025-06-04T08:39:00Z">
        <w:r w:rsidRPr="00A97A76">
          <w:rPr>
            <w:rFonts w:ascii="Times New Roman" w:hAnsi="Times New Roman"/>
            <w:bCs/>
            <w:sz w:val="22"/>
            <w:szCs w:val="22"/>
            <w:rPrChange w:id="78" w:author="aswiatkowski" w:date="2025-06-04T10:40:00Z" w16du:dateUtc="2025-06-04T08:40:00Z">
              <w:rPr>
                <w:bCs/>
                <w:sz w:val="22"/>
                <w:szCs w:val="22"/>
              </w:rPr>
            </w:rPrChange>
          </w:rPr>
          <w:t xml:space="preserve">regulacji i wymianie wpustu ulicznego w ilości: 1 szt. </w:t>
        </w:r>
      </w:ins>
    </w:p>
    <w:p w14:paraId="412106A3" w14:textId="476A4CB7" w:rsidR="008E0969" w:rsidRPr="008E0969" w:rsidRDefault="00A97A76" w:rsidP="008E0969">
      <w:pPr>
        <w:pStyle w:val="Tekstpodstawowy"/>
        <w:numPr>
          <w:ilvl w:val="0"/>
          <w:numId w:val="58"/>
        </w:numPr>
        <w:spacing w:before="240" w:line="276" w:lineRule="auto"/>
        <w:jc w:val="both"/>
        <w:rPr>
          <w:ins w:id="79" w:author="aswiatkowski" w:date="2025-06-10T10:44:00Z" w16du:dateUtc="2025-06-10T08:44:00Z"/>
          <w:rFonts w:ascii="Times New Roman" w:hAnsi="Times New Roman"/>
          <w:bCs/>
          <w:sz w:val="22"/>
          <w:szCs w:val="22"/>
        </w:rPr>
        <w:pPrChange w:id="80" w:author="aswiatkowski" w:date="2025-06-10T10:44:00Z" w16du:dateUtc="2025-06-10T08:44:00Z">
          <w:pPr>
            <w:pStyle w:val="Tekstpodstawowy"/>
            <w:numPr>
              <w:numId w:val="47"/>
            </w:numPr>
            <w:tabs>
              <w:tab w:val="num" w:pos="357"/>
            </w:tabs>
            <w:spacing w:before="240" w:line="276" w:lineRule="auto"/>
            <w:ind w:left="357" w:hanging="357"/>
            <w:jc w:val="both"/>
          </w:pPr>
        </w:pPrChange>
      </w:pPr>
      <w:ins w:id="81" w:author="aswiatkowski" w:date="2025-06-04T10:39:00Z" w16du:dateUtc="2025-06-04T08:39:00Z">
        <w:r w:rsidRPr="008E0969">
          <w:rPr>
            <w:rFonts w:ascii="Times New Roman" w:hAnsi="Times New Roman"/>
            <w:bCs/>
            <w:sz w:val="22"/>
            <w:szCs w:val="22"/>
            <w:rPrChange w:id="82" w:author="aswiatkowski" w:date="2025-06-10T10:44:00Z" w16du:dateUtc="2025-06-10T08:44:00Z">
              <w:rPr>
                <w:bCs/>
                <w:sz w:val="22"/>
                <w:szCs w:val="22"/>
              </w:rPr>
            </w:rPrChange>
          </w:rPr>
          <w:t xml:space="preserve">wykonaniu poboczy z frezu asfaltowego szer. 1,0 m na całej długości odcinka </w:t>
        </w:r>
      </w:ins>
    </w:p>
    <w:p w14:paraId="1D9632AE" w14:textId="11CEAF20" w:rsidR="00A97A76" w:rsidRPr="008E0969" w:rsidRDefault="00A97A76" w:rsidP="00665670">
      <w:pPr>
        <w:pStyle w:val="Tekstpodstawowy"/>
        <w:numPr>
          <w:ilvl w:val="0"/>
          <w:numId w:val="47"/>
        </w:numPr>
        <w:spacing w:before="240" w:line="276" w:lineRule="auto"/>
        <w:jc w:val="both"/>
        <w:rPr>
          <w:ins w:id="83" w:author="aswiatkowski" w:date="2025-06-04T10:39:00Z" w16du:dateUtc="2025-06-04T08:39:00Z"/>
          <w:rFonts w:ascii="Times New Roman" w:hAnsi="Times New Roman"/>
          <w:bCs/>
          <w:sz w:val="22"/>
          <w:szCs w:val="22"/>
          <w:u w:val="single"/>
          <w:rPrChange w:id="84" w:author="aswiatkowski" w:date="2025-06-10T10:44:00Z" w16du:dateUtc="2025-06-10T08:44:00Z">
            <w:rPr>
              <w:ins w:id="85" w:author="aswiatkowski" w:date="2025-06-04T10:39:00Z" w16du:dateUtc="2025-06-04T08:39:00Z"/>
              <w:bCs/>
              <w:sz w:val="22"/>
              <w:szCs w:val="22"/>
            </w:rPr>
          </w:rPrChange>
        </w:rPr>
        <w:pPrChange w:id="86" w:author="aswiatkowski" w:date="2025-06-04T10:40:00Z" w16du:dateUtc="2025-06-04T08:40:00Z">
          <w:pPr>
            <w:pStyle w:val="Tekstpodstawowy"/>
            <w:numPr>
              <w:numId w:val="47"/>
            </w:numPr>
            <w:tabs>
              <w:tab w:val="num" w:pos="357"/>
            </w:tabs>
            <w:spacing w:before="240" w:after="120"/>
            <w:ind w:left="357" w:hanging="357"/>
            <w:jc w:val="both"/>
          </w:pPr>
        </w:pPrChange>
      </w:pPr>
      <w:ins w:id="87" w:author="aswiatkowski" w:date="2025-06-04T10:39:00Z" w16du:dateUtc="2025-06-04T08:39:00Z">
        <w:r w:rsidRPr="008E0969">
          <w:rPr>
            <w:rFonts w:ascii="Times New Roman" w:hAnsi="Times New Roman"/>
            <w:bCs/>
            <w:sz w:val="22"/>
            <w:szCs w:val="22"/>
            <w:u w:val="single"/>
            <w:rPrChange w:id="88" w:author="aswiatkowski" w:date="2025-06-10T10:44:00Z" w16du:dateUtc="2025-06-10T08:44:00Z">
              <w:rPr>
                <w:bCs/>
                <w:sz w:val="22"/>
                <w:szCs w:val="22"/>
              </w:rPr>
            </w:rPrChange>
          </w:rPr>
          <w:t>Projektowane konstrukcje nawierzchni:</w:t>
        </w:r>
      </w:ins>
    </w:p>
    <w:p w14:paraId="2622FF86" w14:textId="77777777" w:rsidR="00A97A76" w:rsidRPr="00A97A76" w:rsidRDefault="00A97A76">
      <w:pPr>
        <w:pStyle w:val="Tekstpodstawowy"/>
        <w:numPr>
          <w:ilvl w:val="0"/>
          <w:numId w:val="59"/>
        </w:numPr>
        <w:spacing w:before="240"/>
        <w:jc w:val="both"/>
        <w:rPr>
          <w:ins w:id="89" w:author="aswiatkowski" w:date="2025-06-04T10:39:00Z" w16du:dateUtc="2025-06-04T08:39:00Z"/>
          <w:rFonts w:ascii="Times New Roman" w:hAnsi="Times New Roman"/>
          <w:bCs/>
          <w:sz w:val="22"/>
          <w:szCs w:val="22"/>
          <w:rPrChange w:id="90" w:author="aswiatkowski" w:date="2025-06-04T10:40:00Z" w16du:dateUtc="2025-06-04T08:40:00Z">
            <w:rPr>
              <w:ins w:id="91" w:author="aswiatkowski" w:date="2025-06-04T10:39:00Z" w16du:dateUtc="2025-06-04T08:39:00Z"/>
              <w:bCs/>
              <w:sz w:val="22"/>
              <w:szCs w:val="22"/>
            </w:rPr>
          </w:rPrChange>
        </w:rPr>
        <w:pPrChange w:id="92" w:author="aswiatkowski" w:date="2025-06-04T10:40:00Z" w16du:dateUtc="2025-06-04T08:40:00Z">
          <w:pPr>
            <w:pStyle w:val="Tekstpodstawowy"/>
            <w:numPr>
              <w:numId w:val="59"/>
            </w:numPr>
            <w:spacing w:before="240" w:after="120"/>
            <w:ind w:left="720" w:hanging="360"/>
            <w:jc w:val="both"/>
          </w:pPr>
        </w:pPrChange>
      </w:pPr>
      <w:ins w:id="93" w:author="aswiatkowski" w:date="2025-06-04T10:39:00Z" w16du:dateUtc="2025-06-04T08:39:00Z">
        <w:r w:rsidRPr="00A97A76">
          <w:rPr>
            <w:rFonts w:ascii="Times New Roman" w:hAnsi="Times New Roman"/>
            <w:bCs/>
            <w:sz w:val="22"/>
            <w:szCs w:val="22"/>
            <w:rPrChange w:id="94" w:author="aswiatkowski" w:date="2025-06-04T10:40:00Z" w16du:dateUtc="2025-06-04T08:40:00Z">
              <w:rPr>
                <w:bCs/>
                <w:sz w:val="22"/>
                <w:szCs w:val="22"/>
              </w:rPr>
            </w:rPrChange>
          </w:rPr>
          <w:t xml:space="preserve">Konstrukcja nawierzchni jezdni: </w:t>
        </w:r>
      </w:ins>
    </w:p>
    <w:p w14:paraId="27B18801" w14:textId="77777777" w:rsidR="00A97A76" w:rsidRPr="00A97A76" w:rsidRDefault="00A97A76">
      <w:pPr>
        <w:pStyle w:val="Tekstpodstawowy"/>
        <w:spacing w:before="240"/>
        <w:ind w:firstLine="709"/>
        <w:jc w:val="both"/>
        <w:rPr>
          <w:ins w:id="95" w:author="aswiatkowski" w:date="2025-06-04T10:39:00Z" w16du:dateUtc="2025-06-04T08:39:00Z"/>
          <w:rFonts w:ascii="Times New Roman" w:hAnsi="Times New Roman"/>
          <w:bCs/>
          <w:sz w:val="22"/>
          <w:szCs w:val="22"/>
          <w:rPrChange w:id="96" w:author="aswiatkowski" w:date="2025-06-04T10:40:00Z" w16du:dateUtc="2025-06-04T08:40:00Z">
            <w:rPr>
              <w:ins w:id="97" w:author="aswiatkowski" w:date="2025-06-04T10:39:00Z" w16du:dateUtc="2025-06-04T08:39:00Z"/>
              <w:bCs/>
              <w:sz w:val="22"/>
              <w:szCs w:val="22"/>
            </w:rPr>
          </w:rPrChange>
        </w:rPr>
        <w:pPrChange w:id="98" w:author="aswiatkowski" w:date="2025-06-04T10:40:00Z" w16du:dateUtc="2025-06-04T08:40:00Z">
          <w:pPr>
            <w:pStyle w:val="Tekstpodstawowy"/>
            <w:spacing w:before="240" w:after="120"/>
            <w:ind w:firstLine="709"/>
            <w:jc w:val="both"/>
          </w:pPr>
        </w:pPrChange>
      </w:pPr>
      <w:ins w:id="99" w:author="aswiatkowski" w:date="2025-06-04T10:39:00Z" w16du:dateUtc="2025-06-04T08:39:00Z">
        <w:r w:rsidRPr="00A97A76">
          <w:rPr>
            <w:rFonts w:ascii="Times New Roman" w:hAnsi="Times New Roman"/>
            <w:bCs/>
            <w:sz w:val="22"/>
            <w:szCs w:val="22"/>
            <w:rPrChange w:id="100" w:author="aswiatkowski" w:date="2025-06-04T10:40:00Z" w16du:dateUtc="2025-06-04T08:40:00Z">
              <w:rPr>
                <w:bCs/>
                <w:sz w:val="22"/>
                <w:szCs w:val="22"/>
              </w:rPr>
            </w:rPrChange>
          </w:rPr>
          <w:t xml:space="preserve">3 cm – warstwa ścieralna z SMA 8 S śr. </w:t>
        </w:r>
      </w:ins>
    </w:p>
    <w:p w14:paraId="60BB5D69" w14:textId="77777777" w:rsidR="00A97A76" w:rsidRPr="00A97A76" w:rsidRDefault="00A97A76">
      <w:pPr>
        <w:pStyle w:val="Tekstpodstawowy"/>
        <w:spacing w:before="240"/>
        <w:ind w:firstLine="709"/>
        <w:jc w:val="both"/>
        <w:rPr>
          <w:ins w:id="101" w:author="aswiatkowski" w:date="2025-06-04T10:39:00Z" w16du:dateUtc="2025-06-04T08:39:00Z"/>
          <w:rFonts w:ascii="Times New Roman" w:hAnsi="Times New Roman"/>
          <w:bCs/>
          <w:sz w:val="22"/>
          <w:szCs w:val="22"/>
          <w:rPrChange w:id="102" w:author="aswiatkowski" w:date="2025-06-04T10:40:00Z" w16du:dateUtc="2025-06-04T08:40:00Z">
            <w:rPr>
              <w:ins w:id="103" w:author="aswiatkowski" w:date="2025-06-04T10:39:00Z" w16du:dateUtc="2025-06-04T08:39:00Z"/>
              <w:bCs/>
              <w:sz w:val="22"/>
              <w:szCs w:val="22"/>
            </w:rPr>
          </w:rPrChange>
        </w:rPr>
        <w:pPrChange w:id="104" w:author="aswiatkowski" w:date="2025-06-04T10:40:00Z" w16du:dateUtc="2025-06-04T08:40:00Z">
          <w:pPr>
            <w:pStyle w:val="Tekstpodstawowy"/>
            <w:spacing w:before="240" w:after="120"/>
            <w:ind w:firstLine="709"/>
            <w:jc w:val="both"/>
          </w:pPr>
        </w:pPrChange>
      </w:pPr>
      <w:ins w:id="105" w:author="aswiatkowski" w:date="2025-06-04T10:39:00Z" w16du:dateUtc="2025-06-04T08:39:00Z">
        <w:r w:rsidRPr="00A97A76">
          <w:rPr>
            <w:rFonts w:ascii="Times New Roman" w:hAnsi="Times New Roman"/>
            <w:bCs/>
            <w:sz w:val="22"/>
            <w:szCs w:val="22"/>
            <w:rPrChange w:id="106" w:author="aswiatkowski" w:date="2025-06-04T10:40:00Z" w16du:dateUtc="2025-06-04T08:40:00Z">
              <w:rPr>
                <w:bCs/>
                <w:sz w:val="22"/>
                <w:szCs w:val="22"/>
              </w:rPr>
            </w:rPrChange>
          </w:rPr>
          <w:t xml:space="preserve">5 cm – warstwa wyrównawcza z betonu asfaltowego AC 16 W </w:t>
        </w:r>
      </w:ins>
    </w:p>
    <w:p w14:paraId="0EFB7730" w14:textId="77777777" w:rsidR="00A97A76" w:rsidRPr="00A97A76" w:rsidRDefault="00A97A76">
      <w:pPr>
        <w:pStyle w:val="Tekstpodstawowy"/>
        <w:spacing w:before="240"/>
        <w:ind w:firstLine="709"/>
        <w:jc w:val="both"/>
        <w:rPr>
          <w:ins w:id="107" w:author="aswiatkowski" w:date="2025-06-04T10:39:00Z" w16du:dateUtc="2025-06-04T08:39:00Z"/>
          <w:rFonts w:ascii="Times New Roman" w:hAnsi="Times New Roman"/>
          <w:bCs/>
          <w:sz w:val="22"/>
          <w:szCs w:val="22"/>
          <w:rPrChange w:id="108" w:author="aswiatkowski" w:date="2025-06-04T10:40:00Z" w16du:dateUtc="2025-06-04T08:40:00Z">
            <w:rPr>
              <w:ins w:id="109" w:author="aswiatkowski" w:date="2025-06-04T10:39:00Z" w16du:dateUtc="2025-06-04T08:39:00Z"/>
              <w:bCs/>
              <w:sz w:val="22"/>
              <w:szCs w:val="22"/>
            </w:rPr>
          </w:rPrChange>
        </w:rPr>
        <w:pPrChange w:id="110" w:author="aswiatkowski" w:date="2025-06-04T10:40:00Z" w16du:dateUtc="2025-06-04T08:40:00Z">
          <w:pPr>
            <w:pStyle w:val="Tekstpodstawowy"/>
            <w:spacing w:before="240" w:after="120"/>
            <w:ind w:firstLine="709"/>
            <w:jc w:val="both"/>
          </w:pPr>
        </w:pPrChange>
      </w:pPr>
      <w:ins w:id="111" w:author="aswiatkowski" w:date="2025-06-04T10:39:00Z" w16du:dateUtc="2025-06-04T08:39:00Z">
        <w:r w:rsidRPr="00A97A76">
          <w:rPr>
            <w:rFonts w:ascii="Times New Roman" w:hAnsi="Times New Roman"/>
            <w:bCs/>
            <w:sz w:val="22"/>
            <w:szCs w:val="22"/>
            <w:rPrChange w:id="112" w:author="aswiatkowski" w:date="2025-06-04T10:40:00Z" w16du:dateUtc="2025-06-04T08:40:00Z">
              <w:rPr>
                <w:bCs/>
                <w:sz w:val="22"/>
                <w:szCs w:val="22"/>
              </w:rPr>
            </w:rPrChange>
          </w:rPr>
          <w:t xml:space="preserve">istniejąca nawierzchnia asfaltowa po frezowaniu istniejąca  </w:t>
        </w:r>
      </w:ins>
    </w:p>
    <w:p w14:paraId="60183172" w14:textId="77777777" w:rsidR="00A97A76" w:rsidRPr="00A97A76" w:rsidRDefault="00A97A76">
      <w:pPr>
        <w:pStyle w:val="Tekstpodstawowy"/>
        <w:numPr>
          <w:ilvl w:val="0"/>
          <w:numId w:val="59"/>
        </w:numPr>
        <w:spacing w:before="240"/>
        <w:jc w:val="both"/>
        <w:rPr>
          <w:ins w:id="113" w:author="aswiatkowski" w:date="2025-06-04T10:39:00Z" w16du:dateUtc="2025-06-04T08:39:00Z"/>
          <w:rFonts w:ascii="Times New Roman" w:hAnsi="Times New Roman"/>
          <w:bCs/>
          <w:sz w:val="22"/>
          <w:szCs w:val="22"/>
          <w:rPrChange w:id="114" w:author="aswiatkowski" w:date="2025-06-04T10:40:00Z" w16du:dateUtc="2025-06-04T08:40:00Z">
            <w:rPr>
              <w:ins w:id="115" w:author="aswiatkowski" w:date="2025-06-04T10:39:00Z" w16du:dateUtc="2025-06-04T08:39:00Z"/>
              <w:bCs/>
              <w:sz w:val="22"/>
              <w:szCs w:val="22"/>
            </w:rPr>
          </w:rPrChange>
        </w:rPr>
        <w:pPrChange w:id="116" w:author="aswiatkowski" w:date="2025-06-04T10:40:00Z" w16du:dateUtc="2025-06-04T08:40:00Z">
          <w:pPr>
            <w:pStyle w:val="Tekstpodstawowy"/>
            <w:numPr>
              <w:numId w:val="59"/>
            </w:numPr>
            <w:spacing w:before="240" w:after="120"/>
            <w:ind w:left="720" w:hanging="360"/>
            <w:jc w:val="both"/>
          </w:pPr>
        </w:pPrChange>
      </w:pPr>
      <w:ins w:id="117" w:author="aswiatkowski" w:date="2025-06-04T10:39:00Z" w16du:dateUtc="2025-06-04T08:39:00Z">
        <w:r w:rsidRPr="00A97A76">
          <w:rPr>
            <w:rFonts w:ascii="Times New Roman" w:hAnsi="Times New Roman"/>
            <w:bCs/>
            <w:sz w:val="22"/>
            <w:szCs w:val="22"/>
            <w:rPrChange w:id="118" w:author="aswiatkowski" w:date="2025-06-04T10:40:00Z" w16du:dateUtc="2025-06-04T08:40:00Z">
              <w:rPr>
                <w:bCs/>
                <w:sz w:val="22"/>
                <w:szCs w:val="22"/>
              </w:rPr>
            </w:rPrChange>
          </w:rPr>
          <w:t xml:space="preserve">Konstrukcja nawierzchni zjazdów z MMA: </w:t>
        </w:r>
      </w:ins>
    </w:p>
    <w:p w14:paraId="1B2DC76C" w14:textId="77777777" w:rsidR="00A97A76" w:rsidRPr="00A97A76" w:rsidRDefault="00A97A76">
      <w:pPr>
        <w:pStyle w:val="Tekstpodstawowy"/>
        <w:spacing w:before="240"/>
        <w:ind w:left="720"/>
        <w:jc w:val="both"/>
        <w:rPr>
          <w:ins w:id="119" w:author="aswiatkowski" w:date="2025-06-04T10:39:00Z" w16du:dateUtc="2025-06-04T08:39:00Z"/>
          <w:rFonts w:ascii="Times New Roman" w:hAnsi="Times New Roman"/>
          <w:bCs/>
          <w:sz w:val="22"/>
          <w:szCs w:val="22"/>
          <w:rPrChange w:id="120" w:author="aswiatkowski" w:date="2025-06-04T10:40:00Z" w16du:dateUtc="2025-06-04T08:40:00Z">
            <w:rPr>
              <w:ins w:id="121" w:author="aswiatkowski" w:date="2025-06-04T10:39:00Z" w16du:dateUtc="2025-06-04T08:39:00Z"/>
              <w:bCs/>
              <w:sz w:val="22"/>
              <w:szCs w:val="22"/>
            </w:rPr>
          </w:rPrChange>
        </w:rPr>
        <w:pPrChange w:id="122" w:author="aswiatkowski" w:date="2025-06-04T10:40:00Z" w16du:dateUtc="2025-06-04T08:40:00Z">
          <w:pPr>
            <w:pStyle w:val="Tekstpodstawowy"/>
            <w:spacing w:before="240" w:after="120"/>
            <w:ind w:left="720"/>
            <w:jc w:val="both"/>
          </w:pPr>
        </w:pPrChange>
      </w:pPr>
      <w:ins w:id="123" w:author="aswiatkowski" w:date="2025-06-04T10:39:00Z" w16du:dateUtc="2025-06-04T08:39:00Z">
        <w:r w:rsidRPr="00A97A76">
          <w:rPr>
            <w:rFonts w:ascii="Times New Roman" w:hAnsi="Times New Roman"/>
            <w:bCs/>
            <w:sz w:val="22"/>
            <w:szCs w:val="22"/>
            <w:rPrChange w:id="124" w:author="aswiatkowski" w:date="2025-06-04T10:40:00Z" w16du:dateUtc="2025-06-04T08:40:00Z">
              <w:rPr>
                <w:bCs/>
                <w:sz w:val="22"/>
                <w:szCs w:val="22"/>
              </w:rPr>
            </w:rPrChange>
          </w:rPr>
          <w:t xml:space="preserve">3 cm – warstwa ścieralna z SMA 8 S </w:t>
        </w:r>
      </w:ins>
    </w:p>
    <w:p w14:paraId="46482804" w14:textId="77777777" w:rsidR="00A97A76" w:rsidRPr="00A97A76" w:rsidRDefault="00A97A76">
      <w:pPr>
        <w:pStyle w:val="Tekstpodstawowy"/>
        <w:spacing w:before="240"/>
        <w:ind w:left="720"/>
        <w:jc w:val="both"/>
        <w:rPr>
          <w:ins w:id="125" w:author="aswiatkowski" w:date="2025-06-04T10:39:00Z" w16du:dateUtc="2025-06-04T08:39:00Z"/>
          <w:rFonts w:ascii="Times New Roman" w:hAnsi="Times New Roman"/>
          <w:bCs/>
          <w:sz w:val="22"/>
          <w:szCs w:val="22"/>
          <w:rPrChange w:id="126" w:author="aswiatkowski" w:date="2025-06-04T10:40:00Z" w16du:dateUtc="2025-06-04T08:40:00Z">
            <w:rPr>
              <w:ins w:id="127" w:author="aswiatkowski" w:date="2025-06-04T10:39:00Z" w16du:dateUtc="2025-06-04T08:39:00Z"/>
              <w:bCs/>
              <w:sz w:val="22"/>
              <w:szCs w:val="22"/>
            </w:rPr>
          </w:rPrChange>
        </w:rPr>
        <w:pPrChange w:id="128" w:author="aswiatkowski" w:date="2025-06-04T10:40:00Z" w16du:dateUtc="2025-06-04T08:40:00Z">
          <w:pPr>
            <w:pStyle w:val="Tekstpodstawowy"/>
            <w:spacing w:before="240" w:after="120"/>
            <w:ind w:left="720"/>
            <w:jc w:val="both"/>
          </w:pPr>
        </w:pPrChange>
      </w:pPr>
      <w:ins w:id="129" w:author="aswiatkowski" w:date="2025-06-04T10:39:00Z" w16du:dateUtc="2025-06-04T08:39:00Z">
        <w:r w:rsidRPr="00A97A76">
          <w:rPr>
            <w:rFonts w:ascii="Times New Roman" w:hAnsi="Times New Roman"/>
            <w:bCs/>
            <w:sz w:val="22"/>
            <w:szCs w:val="22"/>
            <w:rPrChange w:id="130" w:author="aswiatkowski" w:date="2025-06-04T10:40:00Z" w16du:dateUtc="2025-06-04T08:40:00Z">
              <w:rPr>
                <w:bCs/>
                <w:sz w:val="22"/>
                <w:szCs w:val="22"/>
              </w:rPr>
            </w:rPrChange>
          </w:rPr>
          <w:t xml:space="preserve">śr. </w:t>
        </w:r>
        <w:r w:rsidRPr="00A97A76">
          <w:rPr>
            <w:rFonts w:ascii="Times New Roman" w:hAnsi="Times New Roman"/>
            <w:b/>
            <w:sz w:val="22"/>
            <w:szCs w:val="22"/>
            <w:rPrChange w:id="131" w:author="aswiatkowski" w:date="2025-06-04T10:40:00Z" w16du:dateUtc="2025-06-04T08:40:00Z">
              <w:rPr>
                <w:b/>
                <w:sz w:val="22"/>
                <w:szCs w:val="22"/>
              </w:rPr>
            </w:rPrChange>
          </w:rPr>
          <w:t xml:space="preserve"> </w:t>
        </w:r>
        <w:r w:rsidRPr="00A97A76">
          <w:rPr>
            <w:rFonts w:ascii="Times New Roman" w:hAnsi="Times New Roman"/>
            <w:bCs/>
            <w:sz w:val="22"/>
            <w:szCs w:val="22"/>
            <w:rPrChange w:id="132" w:author="aswiatkowski" w:date="2025-06-04T10:40:00Z" w16du:dateUtc="2025-06-04T08:40:00Z">
              <w:rPr>
                <w:bCs/>
                <w:sz w:val="22"/>
                <w:szCs w:val="22"/>
              </w:rPr>
            </w:rPrChange>
          </w:rPr>
          <w:t xml:space="preserve">5 cm – warstwa wyrównawcza z AC 16 W </w:t>
        </w:r>
      </w:ins>
    </w:p>
    <w:p w14:paraId="5933FA9E" w14:textId="77777777" w:rsidR="00A97A76" w:rsidRPr="00A97A76" w:rsidRDefault="00A97A76">
      <w:pPr>
        <w:pStyle w:val="Tekstpodstawowy"/>
        <w:spacing w:before="240"/>
        <w:ind w:left="720"/>
        <w:jc w:val="both"/>
        <w:rPr>
          <w:ins w:id="133" w:author="aswiatkowski" w:date="2025-06-04T10:39:00Z" w16du:dateUtc="2025-06-04T08:39:00Z"/>
          <w:rFonts w:ascii="Times New Roman" w:hAnsi="Times New Roman"/>
          <w:bCs/>
          <w:sz w:val="22"/>
          <w:szCs w:val="22"/>
          <w:rPrChange w:id="134" w:author="aswiatkowski" w:date="2025-06-04T10:40:00Z" w16du:dateUtc="2025-06-04T08:40:00Z">
            <w:rPr>
              <w:ins w:id="135" w:author="aswiatkowski" w:date="2025-06-04T10:39:00Z" w16du:dateUtc="2025-06-04T08:39:00Z"/>
              <w:bCs/>
              <w:sz w:val="22"/>
              <w:szCs w:val="22"/>
            </w:rPr>
          </w:rPrChange>
        </w:rPr>
        <w:pPrChange w:id="136" w:author="aswiatkowski" w:date="2025-06-04T10:40:00Z" w16du:dateUtc="2025-06-04T08:40:00Z">
          <w:pPr>
            <w:pStyle w:val="Tekstpodstawowy"/>
            <w:spacing w:before="240" w:after="120"/>
            <w:ind w:left="720"/>
            <w:jc w:val="both"/>
          </w:pPr>
        </w:pPrChange>
      </w:pPr>
      <w:ins w:id="137" w:author="aswiatkowski" w:date="2025-06-04T10:39:00Z" w16du:dateUtc="2025-06-04T08:39:00Z">
        <w:r w:rsidRPr="00A97A76">
          <w:rPr>
            <w:rFonts w:ascii="Times New Roman" w:hAnsi="Times New Roman"/>
            <w:bCs/>
            <w:sz w:val="22"/>
            <w:szCs w:val="22"/>
            <w:rPrChange w:id="138" w:author="aswiatkowski" w:date="2025-06-04T10:40:00Z" w16du:dateUtc="2025-06-04T08:40:00Z">
              <w:rPr>
                <w:bCs/>
                <w:sz w:val="22"/>
                <w:szCs w:val="22"/>
              </w:rPr>
            </w:rPrChange>
          </w:rPr>
          <w:t xml:space="preserve">istniejąca nawierzchnia </w:t>
        </w:r>
      </w:ins>
    </w:p>
    <w:p w14:paraId="3A225F15" w14:textId="77777777" w:rsidR="00A97A76" w:rsidRPr="00A97A76" w:rsidRDefault="00A97A76">
      <w:pPr>
        <w:pStyle w:val="Tekstpodstawowy"/>
        <w:spacing w:before="240"/>
        <w:ind w:left="720"/>
        <w:jc w:val="both"/>
        <w:rPr>
          <w:ins w:id="139" w:author="aswiatkowski" w:date="2025-06-04T10:39:00Z" w16du:dateUtc="2025-06-04T08:39:00Z"/>
          <w:rFonts w:ascii="Times New Roman" w:hAnsi="Times New Roman"/>
          <w:bCs/>
          <w:sz w:val="22"/>
          <w:szCs w:val="22"/>
          <w:rPrChange w:id="140" w:author="aswiatkowski" w:date="2025-06-04T10:40:00Z" w16du:dateUtc="2025-06-04T08:40:00Z">
            <w:rPr>
              <w:ins w:id="141" w:author="aswiatkowski" w:date="2025-06-04T10:39:00Z" w16du:dateUtc="2025-06-04T08:39:00Z"/>
              <w:bCs/>
              <w:sz w:val="22"/>
              <w:szCs w:val="22"/>
            </w:rPr>
          </w:rPrChange>
        </w:rPr>
        <w:pPrChange w:id="142" w:author="aswiatkowski" w:date="2025-06-04T10:40:00Z" w16du:dateUtc="2025-06-04T08:40:00Z">
          <w:pPr>
            <w:pStyle w:val="Tekstpodstawowy"/>
            <w:spacing w:before="240" w:after="120"/>
            <w:ind w:left="720"/>
            <w:jc w:val="both"/>
          </w:pPr>
        </w:pPrChange>
      </w:pPr>
      <w:ins w:id="143" w:author="aswiatkowski" w:date="2025-06-04T10:39:00Z" w16du:dateUtc="2025-06-04T08:39:00Z">
        <w:r w:rsidRPr="00A97A76">
          <w:rPr>
            <w:rFonts w:ascii="Times New Roman" w:hAnsi="Times New Roman"/>
            <w:bCs/>
            <w:sz w:val="22"/>
            <w:szCs w:val="22"/>
            <w:rPrChange w:id="144" w:author="aswiatkowski" w:date="2025-06-04T10:40:00Z" w16du:dateUtc="2025-06-04T08:40:00Z">
              <w:rPr>
                <w:bCs/>
                <w:sz w:val="22"/>
                <w:szCs w:val="22"/>
              </w:rPr>
            </w:rPrChange>
          </w:rPr>
          <w:t xml:space="preserve">istniejąca podbudowa </w:t>
        </w:r>
      </w:ins>
    </w:p>
    <w:p w14:paraId="53A680BE" w14:textId="77777777" w:rsidR="00A97A76" w:rsidRPr="00A97A76" w:rsidRDefault="00A97A76">
      <w:pPr>
        <w:pStyle w:val="Tekstpodstawowy"/>
        <w:numPr>
          <w:ilvl w:val="0"/>
          <w:numId w:val="59"/>
        </w:numPr>
        <w:spacing w:before="240"/>
        <w:jc w:val="both"/>
        <w:rPr>
          <w:ins w:id="145" w:author="aswiatkowski" w:date="2025-06-04T10:39:00Z" w16du:dateUtc="2025-06-04T08:39:00Z"/>
          <w:rFonts w:ascii="Times New Roman" w:hAnsi="Times New Roman"/>
          <w:bCs/>
          <w:sz w:val="22"/>
          <w:szCs w:val="22"/>
          <w:rPrChange w:id="146" w:author="aswiatkowski" w:date="2025-06-04T10:40:00Z" w16du:dateUtc="2025-06-04T08:40:00Z">
            <w:rPr>
              <w:ins w:id="147" w:author="aswiatkowski" w:date="2025-06-04T10:39:00Z" w16du:dateUtc="2025-06-04T08:39:00Z"/>
              <w:bCs/>
              <w:sz w:val="22"/>
              <w:szCs w:val="22"/>
            </w:rPr>
          </w:rPrChange>
        </w:rPr>
        <w:pPrChange w:id="148" w:author="aswiatkowski" w:date="2025-06-04T10:40:00Z" w16du:dateUtc="2025-06-04T08:40:00Z">
          <w:pPr>
            <w:pStyle w:val="Tekstpodstawowy"/>
            <w:numPr>
              <w:numId w:val="59"/>
            </w:numPr>
            <w:spacing w:before="240" w:after="120"/>
            <w:ind w:left="720" w:hanging="360"/>
            <w:jc w:val="both"/>
          </w:pPr>
        </w:pPrChange>
      </w:pPr>
      <w:ins w:id="149" w:author="aswiatkowski" w:date="2025-06-04T10:39:00Z" w16du:dateUtc="2025-06-04T08:39:00Z">
        <w:r w:rsidRPr="00A97A76">
          <w:rPr>
            <w:rFonts w:ascii="Times New Roman" w:hAnsi="Times New Roman"/>
            <w:bCs/>
            <w:sz w:val="22"/>
            <w:szCs w:val="22"/>
            <w:rPrChange w:id="150" w:author="aswiatkowski" w:date="2025-06-04T10:40:00Z" w16du:dateUtc="2025-06-04T08:40:00Z">
              <w:rPr>
                <w:bCs/>
                <w:sz w:val="22"/>
                <w:szCs w:val="22"/>
              </w:rPr>
            </w:rPrChange>
          </w:rPr>
          <w:t xml:space="preserve">Konstrukcja nawierzchni w miejscu remontu płytkiego: </w:t>
        </w:r>
      </w:ins>
    </w:p>
    <w:p w14:paraId="35A5EA3E" w14:textId="77777777" w:rsidR="00A97A76" w:rsidRPr="00A97A76" w:rsidRDefault="00A97A76">
      <w:pPr>
        <w:pStyle w:val="Tekstpodstawowy"/>
        <w:spacing w:before="240"/>
        <w:ind w:left="720"/>
        <w:jc w:val="both"/>
        <w:rPr>
          <w:ins w:id="151" w:author="aswiatkowski" w:date="2025-06-04T10:39:00Z" w16du:dateUtc="2025-06-04T08:39:00Z"/>
          <w:rFonts w:ascii="Times New Roman" w:hAnsi="Times New Roman"/>
          <w:bCs/>
          <w:sz w:val="22"/>
          <w:szCs w:val="22"/>
          <w:rPrChange w:id="152" w:author="aswiatkowski" w:date="2025-06-04T10:40:00Z" w16du:dateUtc="2025-06-04T08:40:00Z">
            <w:rPr>
              <w:ins w:id="153" w:author="aswiatkowski" w:date="2025-06-04T10:39:00Z" w16du:dateUtc="2025-06-04T08:39:00Z"/>
              <w:bCs/>
              <w:sz w:val="22"/>
              <w:szCs w:val="22"/>
            </w:rPr>
          </w:rPrChange>
        </w:rPr>
        <w:pPrChange w:id="154" w:author="aswiatkowski" w:date="2025-06-04T10:40:00Z" w16du:dateUtc="2025-06-04T08:40:00Z">
          <w:pPr>
            <w:pStyle w:val="Tekstpodstawowy"/>
            <w:spacing w:before="240" w:after="120"/>
            <w:ind w:left="720"/>
            <w:jc w:val="both"/>
          </w:pPr>
        </w:pPrChange>
      </w:pPr>
      <w:ins w:id="155" w:author="aswiatkowski" w:date="2025-06-04T10:39:00Z" w16du:dateUtc="2025-06-04T08:39:00Z">
        <w:r w:rsidRPr="00A97A76">
          <w:rPr>
            <w:rFonts w:ascii="Times New Roman" w:hAnsi="Times New Roman"/>
            <w:bCs/>
            <w:sz w:val="22"/>
            <w:szCs w:val="22"/>
            <w:rPrChange w:id="156" w:author="aswiatkowski" w:date="2025-06-04T10:40:00Z" w16du:dateUtc="2025-06-04T08:40:00Z">
              <w:rPr>
                <w:bCs/>
                <w:sz w:val="22"/>
                <w:szCs w:val="22"/>
              </w:rPr>
            </w:rPrChange>
          </w:rPr>
          <w:t xml:space="preserve">3 cm – warstwa ścieralna z SMA 8 S </w:t>
        </w:r>
      </w:ins>
    </w:p>
    <w:p w14:paraId="3918119C" w14:textId="77777777" w:rsidR="00A97A76" w:rsidRPr="00A97A76" w:rsidRDefault="00A97A76">
      <w:pPr>
        <w:pStyle w:val="Tekstpodstawowy"/>
        <w:spacing w:before="240"/>
        <w:ind w:left="720"/>
        <w:jc w:val="both"/>
        <w:rPr>
          <w:ins w:id="157" w:author="aswiatkowski" w:date="2025-06-04T10:39:00Z" w16du:dateUtc="2025-06-04T08:39:00Z"/>
          <w:rFonts w:ascii="Times New Roman" w:hAnsi="Times New Roman"/>
          <w:bCs/>
          <w:sz w:val="22"/>
          <w:szCs w:val="22"/>
          <w:rPrChange w:id="158" w:author="aswiatkowski" w:date="2025-06-04T10:40:00Z" w16du:dateUtc="2025-06-04T08:40:00Z">
            <w:rPr>
              <w:ins w:id="159" w:author="aswiatkowski" w:date="2025-06-04T10:39:00Z" w16du:dateUtc="2025-06-04T08:39:00Z"/>
              <w:bCs/>
              <w:sz w:val="22"/>
              <w:szCs w:val="22"/>
            </w:rPr>
          </w:rPrChange>
        </w:rPr>
        <w:pPrChange w:id="160" w:author="aswiatkowski" w:date="2025-06-04T10:40:00Z" w16du:dateUtc="2025-06-04T08:40:00Z">
          <w:pPr>
            <w:pStyle w:val="Tekstpodstawowy"/>
            <w:spacing w:before="240" w:after="120"/>
            <w:ind w:left="720"/>
            <w:jc w:val="both"/>
          </w:pPr>
        </w:pPrChange>
      </w:pPr>
      <w:ins w:id="161" w:author="aswiatkowski" w:date="2025-06-04T10:39:00Z" w16du:dateUtc="2025-06-04T08:39:00Z">
        <w:r w:rsidRPr="00A97A76">
          <w:rPr>
            <w:rFonts w:ascii="Times New Roman" w:hAnsi="Times New Roman"/>
            <w:bCs/>
            <w:sz w:val="22"/>
            <w:szCs w:val="22"/>
            <w:rPrChange w:id="162" w:author="aswiatkowski" w:date="2025-06-04T10:40:00Z" w16du:dateUtc="2025-06-04T08:40:00Z">
              <w:rPr>
                <w:bCs/>
                <w:sz w:val="22"/>
                <w:szCs w:val="22"/>
              </w:rPr>
            </w:rPrChange>
          </w:rPr>
          <w:t xml:space="preserve">śr. 5 cm – warstwa wyrównawcza z AC 16 W </w:t>
        </w:r>
      </w:ins>
    </w:p>
    <w:p w14:paraId="6B685347" w14:textId="77777777" w:rsidR="00A97A76" w:rsidRPr="00A97A76" w:rsidRDefault="00A97A76">
      <w:pPr>
        <w:pStyle w:val="Tekstpodstawowy"/>
        <w:spacing w:before="240"/>
        <w:ind w:left="720"/>
        <w:jc w:val="both"/>
        <w:rPr>
          <w:ins w:id="163" w:author="aswiatkowski" w:date="2025-06-04T10:39:00Z" w16du:dateUtc="2025-06-04T08:39:00Z"/>
          <w:rFonts w:ascii="Times New Roman" w:hAnsi="Times New Roman"/>
          <w:bCs/>
          <w:sz w:val="22"/>
          <w:szCs w:val="22"/>
          <w:rPrChange w:id="164" w:author="aswiatkowski" w:date="2025-06-04T10:40:00Z" w16du:dateUtc="2025-06-04T08:40:00Z">
            <w:rPr>
              <w:ins w:id="165" w:author="aswiatkowski" w:date="2025-06-04T10:39:00Z" w16du:dateUtc="2025-06-04T08:39:00Z"/>
              <w:bCs/>
              <w:sz w:val="22"/>
              <w:szCs w:val="22"/>
            </w:rPr>
          </w:rPrChange>
        </w:rPr>
        <w:pPrChange w:id="166" w:author="aswiatkowski" w:date="2025-06-04T10:40:00Z" w16du:dateUtc="2025-06-04T08:40:00Z">
          <w:pPr>
            <w:pStyle w:val="Tekstpodstawowy"/>
            <w:spacing w:before="240" w:after="120"/>
            <w:ind w:left="720"/>
            <w:jc w:val="both"/>
          </w:pPr>
        </w:pPrChange>
      </w:pPr>
      <w:ins w:id="167" w:author="aswiatkowski" w:date="2025-06-04T10:39:00Z" w16du:dateUtc="2025-06-04T08:39:00Z">
        <w:r w:rsidRPr="00A97A76">
          <w:rPr>
            <w:rFonts w:ascii="Times New Roman" w:hAnsi="Times New Roman"/>
            <w:bCs/>
            <w:sz w:val="22"/>
            <w:szCs w:val="22"/>
            <w:rPrChange w:id="168" w:author="aswiatkowski" w:date="2025-06-04T10:40:00Z" w16du:dateUtc="2025-06-04T08:40:00Z">
              <w:rPr>
                <w:bCs/>
                <w:sz w:val="22"/>
                <w:szCs w:val="22"/>
              </w:rPr>
            </w:rPrChange>
          </w:rPr>
          <w:t xml:space="preserve">siatka </w:t>
        </w:r>
        <w:proofErr w:type="spellStart"/>
        <w:r w:rsidRPr="00A97A76">
          <w:rPr>
            <w:rFonts w:ascii="Times New Roman" w:hAnsi="Times New Roman"/>
            <w:bCs/>
            <w:sz w:val="22"/>
            <w:szCs w:val="22"/>
            <w:rPrChange w:id="169" w:author="aswiatkowski" w:date="2025-06-04T10:40:00Z" w16du:dateUtc="2025-06-04T08:40:00Z">
              <w:rPr>
                <w:bCs/>
                <w:sz w:val="22"/>
                <w:szCs w:val="22"/>
              </w:rPr>
            </w:rPrChange>
          </w:rPr>
          <w:t>przeciwspękaniowa</w:t>
        </w:r>
        <w:proofErr w:type="spellEnd"/>
        <w:r w:rsidRPr="00A97A76">
          <w:rPr>
            <w:rFonts w:ascii="Times New Roman" w:hAnsi="Times New Roman"/>
            <w:bCs/>
            <w:sz w:val="22"/>
            <w:szCs w:val="22"/>
            <w:rPrChange w:id="170" w:author="aswiatkowski" w:date="2025-06-04T10:40:00Z" w16du:dateUtc="2025-06-04T08:40:00Z">
              <w:rPr>
                <w:bCs/>
                <w:sz w:val="22"/>
                <w:szCs w:val="22"/>
              </w:rPr>
            </w:rPrChange>
          </w:rPr>
          <w:t xml:space="preserve"> z włókien szklanych i węglowych </w:t>
        </w:r>
      </w:ins>
    </w:p>
    <w:p w14:paraId="1C4FC12F" w14:textId="77777777" w:rsidR="00A97A76" w:rsidRPr="00A97A76" w:rsidRDefault="00A97A76">
      <w:pPr>
        <w:pStyle w:val="Tekstpodstawowy"/>
        <w:spacing w:before="240"/>
        <w:ind w:left="709"/>
        <w:jc w:val="both"/>
        <w:rPr>
          <w:ins w:id="171" w:author="aswiatkowski" w:date="2025-06-04T10:39:00Z" w16du:dateUtc="2025-06-04T08:39:00Z"/>
          <w:rFonts w:ascii="Times New Roman" w:hAnsi="Times New Roman"/>
          <w:bCs/>
          <w:sz w:val="22"/>
          <w:szCs w:val="22"/>
          <w:rPrChange w:id="172" w:author="aswiatkowski" w:date="2025-06-04T10:40:00Z" w16du:dateUtc="2025-06-04T08:40:00Z">
            <w:rPr>
              <w:ins w:id="173" w:author="aswiatkowski" w:date="2025-06-04T10:39:00Z" w16du:dateUtc="2025-06-04T08:39:00Z"/>
              <w:bCs/>
              <w:sz w:val="22"/>
              <w:szCs w:val="22"/>
            </w:rPr>
          </w:rPrChange>
        </w:rPr>
        <w:pPrChange w:id="174" w:author="aswiatkowski" w:date="2025-06-04T10:40:00Z" w16du:dateUtc="2025-06-04T08:40:00Z">
          <w:pPr>
            <w:pStyle w:val="Tekstpodstawowy"/>
            <w:spacing w:before="240" w:after="120"/>
            <w:ind w:left="709"/>
            <w:jc w:val="both"/>
          </w:pPr>
        </w:pPrChange>
      </w:pPr>
      <w:ins w:id="175" w:author="aswiatkowski" w:date="2025-06-04T10:39:00Z" w16du:dateUtc="2025-06-04T08:39:00Z">
        <w:r w:rsidRPr="00A97A76">
          <w:rPr>
            <w:rFonts w:ascii="Times New Roman" w:hAnsi="Times New Roman"/>
            <w:bCs/>
            <w:sz w:val="22"/>
            <w:szCs w:val="22"/>
            <w:rPrChange w:id="176" w:author="aswiatkowski" w:date="2025-06-04T10:40:00Z" w16du:dateUtc="2025-06-04T08:40:00Z">
              <w:rPr>
                <w:bCs/>
                <w:sz w:val="22"/>
                <w:szCs w:val="22"/>
              </w:rPr>
            </w:rPrChange>
          </w:rPr>
          <w:t>śr. 5 cm – warstwa wiążąca z AC 16 W</w:t>
        </w:r>
      </w:ins>
    </w:p>
    <w:p w14:paraId="3AB2DB40" w14:textId="06AEA187" w:rsidR="00A97A76" w:rsidRPr="00A97A76" w:rsidRDefault="00A97A76">
      <w:pPr>
        <w:pStyle w:val="Tekstpodstawowy"/>
        <w:spacing w:before="240"/>
        <w:ind w:left="709"/>
        <w:jc w:val="both"/>
        <w:rPr>
          <w:ins w:id="177" w:author="aswiatkowski" w:date="2025-06-04T10:39:00Z" w16du:dateUtc="2025-06-04T08:39:00Z"/>
          <w:rFonts w:ascii="Times New Roman" w:hAnsi="Times New Roman"/>
          <w:bCs/>
          <w:sz w:val="22"/>
          <w:szCs w:val="22"/>
          <w:rPrChange w:id="178" w:author="aswiatkowski" w:date="2025-06-04T10:40:00Z" w16du:dateUtc="2025-06-04T08:40:00Z">
            <w:rPr>
              <w:ins w:id="179" w:author="aswiatkowski" w:date="2025-06-04T10:39:00Z" w16du:dateUtc="2025-06-04T08:39:00Z"/>
              <w:bCs/>
              <w:sz w:val="22"/>
              <w:szCs w:val="22"/>
            </w:rPr>
          </w:rPrChange>
        </w:rPr>
        <w:pPrChange w:id="180" w:author="aswiatkowski" w:date="2025-06-04T10:40:00Z" w16du:dateUtc="2025-06-04T08:40:00Z">
          <w:pPr>
            <w:pStyle w:val="Tekstpodstawowy"/>
            <w:spacing w:before="240" w:after="120"/>
            <w:ind w:left="709"/>
            <w:jc w:val="both"/>
          </w:pPr>
        </w:pPrChange>
      </w:pPr>
      <w:ins w:id="181" w:author="aswiatkowski" w:date="2025-06-04T10:39:00Z" w16du:dateUtc="2025-06-04T08:39:00Z">
        <w:r w:rsidRPr="00A97A76">
          <w:rPr>
            <w:rFonts w:ascii="Times New Roman" w:hAnsi="Times New Roman"/>
            <w:bCs/>
            <w:sz w:val="22"/>
            <w:szCs w:val="22"/>
            <w:rPrChange w:id="182" w:author="aswiatkowski" w:date="2025-06-04T10:40:00Z" w16du:dateUtc="2025-06-04T08:40:00Z">
              <w:rPr>
                <w:bCs/>
                <w:sz w:val="22"/>
                <w:szCs w:val="22"/>
              </w:rPr>
            </w:rPrChange>
          </w:rPr>
          <w:t>istniejąca nawierzchnia asfaltowa po frezowaniu</w:t>
        </w:r>
      </w:ins>
    </w:p>
    <w:p w14:paraId="7A920269" w14:textId="77777777" w:rsidR="00A97A76" w:rsidRPr="00A97A76" w:rsidRDefault="00A97A76">
      <w:pPr>
        <w:pStyle w:val="Tekstpodstawowy"/>
        <w:spacing w:before="240"/>
        <w:ind w:left="709"/>
        <w:jc w:val="both"/>
        <w:rPr>
          <w:ins w:id="183" w:author="aswiatkowski" w:date="2025-06-04T10:39:00Z" w16du:dateUtc="2025-06-04T08:39:00Z"/>
          <w:rFonts w:ascii="Times New Roman" w:hAnsi="Times New Roman"/>
          <w:bCs/>
          <w:sz w:val="22"/>
          <w:szCs w:val="22"/>
          <w:rPrChange w:id="184" w:author="aswiatkowski" w:date="2025-06-04T10:40:00Z" w16du:dateUtc="2025-06-04T08:40:00Z">
            <w:rPr>
              <w:ins w:id="185" w:author="aswiatkowski" w:date="2025-06-04T10:39:00Z" w16du:dateUtc="2025-06-04T08:39:00Z"/>
              <w:bCs/>
              <w:sz w:val="22"/>
              <w:szCs w:val="22"/>
            </w:rPr>
          </w:rPrChange>
        </w:rPr>
        <w:pPrChange w:id="186" w:author="aswiatkowski" w:date="2025-06-04T10:40:00Z" w16du:dateUtc="2025-06-04T08:40:00Z">
          <w:pPr>
            <w:pStyle w:val="Tekstpodstawowy"/>
            <w:spacing w:before="240" w:after="120"/>
            <w:ind w:left="709"/>
            <w:jc w:val="both"/>
          </w:pPr>
        </w:pPrChange>
      </w:pPr>
      <w:ins w:id="187" w:author="aswiatkowski" w:date="2025-06-04T10:39:00Z" w16du:dateUtc="2025-06-04T08:39:00Z">
        <w:r w:rsidRPr="00A97A76">
          <w:rPr>
            <w:rFonts w:ascii="Times New Roman" w:hAnsi="Times New Roman"/>
            <w:bCs/>
            <w:sz w:val="22"/>
            <w:szCs w:val="22"/>
            <w:rPrChange w:id="188" w:author="aswiatkowski" w:date="2025-06-04T10:40:00Z" w16du:dateUtc="2025-06-04T08:40:00Z">
              <w:rPr>
                <w:bCs/>
                <w:sz w:val="22"/>
                <w:szCs w:val="22"/>
              </w:rPr>
            </w:rPrChange>
          </w:rPr>
          <w:t xml:space="preserve">istniejąca podbudowa </w:t>
        </w:r>
      </w:ins>
    </w:p>
    <w:p w14:paraId="4E736005" w14:textId="77777777" w:rsidR="00A97A76" w:rsidRPr="00A97A76" w:rsidRDefault="00A97A76">
      <w:pPr>
        <w:pStyle w:val="Tekstpodstawowy"/>
        <w:numPr>
          <w:ilvl w:val="0"/>
          <w:numId w:val="59"/>
        </w:numPr>
        <w:spacing w:before="240"/>
        <w:jc w:val="both"/>
        <w:rPr>
          <w:ins w:id="189" w:author="aswiatkowski" w:date="2025-06-04T10:39:00Z" w16du:dateUtc="2025-06-04T08:39:00Z"/>
          <w:rFonts w:ascii="Times New Roman" w:hAnsi="Times New Roman"/>
          <w:bCs/>
          <w:sz w:val="22"/>
          <w:szCs w:val="22"/>
          <w:rPrChange w:id="190" w:author="aswiatkowski" w:date="2025-06-04T10:40:00Z" w16du:dateUtc="2025-06-04T08:40:00Z">
            <w:rPr>
              <w:ins w:id="191" w:author="aswiatkowski" w:date="2025-06-04T10:39:00Z" w16du:dateUtc="2025-06-04T08:39:00Z"/>
              <w:bCs/>
              <w:sz w:val="22"/>
              <w:szCs w:val="22"/>
            </w:rPr>
          </w:rPrChange>
        </w:rPr>
        <w:pPrChange w:id="192" w:author="aswiatkowski" w:date="2025-06-04T10:40:00Z" w16du:dateUtc="2025-06-04T08:40:00Z">
          <w:pPr>
            <w:pStyle w:val="Tekstpodstawowy"/>
            <w:numPr>
              <w:numId w:val="59"/>
            </w:numPr>
            <w:spacing w:before="240" w:after="120"/>
            <w:ind w:left="720" w:hanging="360"/>
            <w:jc w:val="both"/>
          </w:pPr>
        </w:pPrChange>
      </w:pPr>
      <w:ins w:id="193" w:author="aswiatkowski" w:date="2025-06-04T10:39:00Z" w16du:dateUtc="2025-06-04T08:39:00Z">
        <w:r w:rsidRPr="00A97A76">
          <w:rPr>
            <w:rFonts w:ascii="Times New Roman" w:hAnsi="Times New Roman"/>
            <w:bCs/>
            <w:sz w:val="22"/>
            <w:szCs w:val="22"/>
            <w:rPrChange w:id="194" w:author="aswiatkowski" w:date="2025-06-04T10:40:00Z" w16du:dateUtc="2025-06-04T08:40:00Z">
              <w:rPr>
                <w:bCs/>
                <w:sz w:val="22"/>
                <w:szCs w:val="22"/>
              </w:rPr>
            </w:rPrChange>
          </w:rPr>
          <w:t xml:space="preserve">Konstrukcja nawierzchni w miejscu remontu głębokiego: </w:t>
        </w:r>
      </w:ins>
    </w:p>
    <w:p w14:paraId="3B376C9E" w14:textId="77777777" w:rsidR="00A97A76" w:rsidRPr="00A97A76" w:rsidRDefault="00A97A76">
      <w:pPr>
        <w:pStyle w:val="Tekstpodstawowy"/>
        <w:spacing w:before="240"/>
        <w:ind w:left="720"/>
        <w:jc w:val="both"/>
        <w:rPr>
          <w:ins w:id="195" w:author="aswiatkowski" w:date="2025-06-04T10:39:00Z" w16du:dateUtc="2025-06-04T08:39:00Z"/>
          <w:rFonts w:ascii="Times New Roman" w:hAnsi="Times New Roman"/>
          <w:bCs/>
          <w:sz w:val="22"/>
          <w:szCs w:val="22"/>
          <w:rPrChange w:id="196" w:author="aswiatkowski" w:date="2025-06-04T10:40:00Z" w16du:dateUtc="2025-06-04T08:40:00Z">
            <w:rPr>
              <w:ins w:id="197" w:author="aswiatkowski" w:date="2025-06-04T10:39:00Z" w16du:dateUtc="2025-06-04T08:39:00Z"/>
              <w:bCs/>
              <w:sz w:val="22"/>
              <w:szCs w:val="22"/>
            </w:rPr>
          </w:rPrChange>
        </w:rPr>
        <w:pPrChange w:id="198" w:author="aswiatkowski" w:date="2025-06-04T10:40:00Z" w16du:dateUtc="2025-06-04T08:40:00Z">
          <w:pPr>
            <w:pStyle w:val="Tekstpodstawowy"/>
            <w:spacing w:before="240" w:after="120"/>
            <w:ind w:left="720"/>
            <w:jc w:val="both"/>
          </w:pPr>
        </w:pPrChange>
      </w:pPr>
      <w:ins w:id="199" w:author="aswiatkowski" w:date="2025-06-04T10:39:00Z" w16du:dateUtc="2025-06-04T08:39:00Z">
        <w:r w:rsidRPr="00A97A76">
          <w:rPr>
            <w:rFonts w:ascii="Times New Roman" w:hAnsi="Times New Roman"/>
            <w:bCs/>
            <w:sz w:val="22"/>
            <w:szCs w:val="22"/>
            <w:rPrChange w:id="200" w:author="aswiatkowski" w:date="2025-06-04T10:40:00Z" w16du:dateUtc="2025-06-04T08:40:00Z">
              <w:rPr>
                <w:bCs/>
                <w:sz w:val="22"/>
                <w:szCs w:val="22"/>
              </w:rPr>
            </w:rPrChange>
          </w:rPr>
          <w:t xml:space="preserve">3 cm – warstwa ścieralna z SMA 8 S </w:t>
        </w:r>
      </w:ins>
    </w:p>
    <w:p w14:paraId="584ECA34" w14:textId="77777777" w:rsidR="00A97A76" w:rsidRPr="00A97A76" w:rsidRDefault="00A97A76">
      <w:pPr>
        <w:pStyle w:val="Tekstpodstawowy"/>
        <w:spacing w:before="240"/>
        <w:ind w:left="720"/>
        <w:jc w:val="both"/>
        <w:rPr>
          <w:ins w:id="201" w:author="aswiatkowski" w:date="2025-06-04T10:39:00Z" w16du:dateUtc="2025-06-04T08:39:00Z"/>
          <w:rFonts w:ascii="Times New Roman" w:hAnsi="Times New Roman"/>
          <w:bCs/>
          <w:sz w:val="22"/>
          <w:szCs w:val="22"/>
          <w:rPrChange w:id="202" w:author="aswiatkowski" w:date="2025-06-04T10:40:00Z" w16du:dateUtc="2025-06-04T08:40:00Z">
            <w:rPr>
              <w:ins w:id="203" w:author="aswiatkowski" w:date="2025-06-04T10:39:00Z" w16du:dateUtc="2025-06-04T08:39:00Z"/>
              <w:bCs/>
              <w:sz w:val="22"/>
              <w:szCs w:val="22"/>
            </w:rPr>
          </w:rPrChange>
        </w:rPr>
        <w:pPrChange w:id="204" w:author="aswiatkowski" w:date="2025-06-04T10:40:00Z" w16du:dateUtc="2025-06-04T08:40:00Z">
          <w:pPr>
            <w:pStyle w:val="Tekstpodstawowy"/>
            <w:spacing w:before="240" w:after="120"/>
            <w:ind w:left="720"/>
            <w:jc w:val="both"/>
          </w:pPr>
        </w:pPrChange>
      </w:pPr>
      <w:ins w:id="205" w:author="aswiatkowski" w:date="2025-06-04T10:39:00Z" w16du:dateUtc="2025-06-04T08:39:00Z">
        <w:r w:rsidRPr="00A97A76">
          <w:rPr>
            <w:rFonts w:ascii="Times New Roman" w:hAnsi="Times New Roman"/>
            <w:bCs/>
            <w:sz w:val="22"/>
            <w:szCs w:val="22"/>
            <w:rPrChange w:id="206" w:author="aswiatkowski" w:date="2025-06-04T10:40:00Z" w16du:dateUtc="2025-06-04T08:40:00Z">
              <w:rPr>
                <w:bCs/>
                <w:sz w:val="22"/>
                <w:szCs w:val="22"/>
              </w:rPr>
            </w:rPrChange>
          </w:rPr>
          <w:t xml:space="preserve">śr. 5 cm – warstwa ścieralna z AC 16 W </w:t>
        </w:r>
      </w:ins>
    </w:p>
    <w:p w14:paraId="61B020CE" w14:textId="77777777" w:rsidR="00A97A76" w:rsidRPr="00A97A76" w:rsidRDefault="00A97A76">
      <w:pPr>
        <w:pStyle w:val="Tekstpodstawowy"/>
        <w:spacing w:before="240"/>
        <w:ind w:left="720"/>
        <w:jc w:val="both"/>
        <w:rPr>
          <w:ins w:id="207" w:author="aswiatkowski" w:date="2025-06-04T10:39:00Z" w16du:dateUtc="2025-06-04T08:39:00Z"/>
          <w:rFonts w:ascii="Times New Roman" w:hAnsi="Times New Roman"/>
          <w:bCs/>
          <w:sz w:val="22"/>
          <w:szCs w:val="22"/>
          <w:rPrChange w:id="208" w:author="aswiatkowski" w:date="2025-06-04T10:40:00Z" w16du:dateUtc="2025-06-04T08:40:00Z">
            <w:rPr>
              <w:ins w:id="209" w:author="aswiatkowski" w:date="2025-06-04T10:39:00Z" w16du:dateUtc="2025-06-04T08:39:00Z"/>
              <w:bCs/>
              <w:sz w:val="22"/>
              <w:szCs w:val="22"/>
            </w:rPr>
          </w:rPrChange>
        </w:rPr>
        <w:pPrChange w:id="210" w:author="aswiatkowski" w:date="2025-06-04T10:40:00Z" w16du:dateUtc="2025-06-04T08:40:00Z">
          <w:pPr>
            <w:pStyle w:val="Tekstpodstawowy"/>
            <w:spacing w:before="240" w:after="120"/>
            <w:ind w:left="720"/>
            <w:jc w:val="both"/>
          </w:pPr>
        </w:pPrChange>
      </w:pPr>
      <w:ins w:id="211" w:author="aswiatkowski" w:date="2025-06-04T10:39:00Z" w16du:dateUtc="2025-06-04T08:39:00Z">
        <w:r w:rsidRPr="00A97A76">
          <w:rPr>
            <w:rFonts w:ascii="Times New Roman" w:hAnsi="Times New Roman"/>
            <w:bCs/>
            <w:sz w:val="22"/>
            <w:szCs w:val="22"/>
            <w:rPrChange w:id="212" w:author="aswiatkowski" w:date="2025-06-04T10:40:00Z" w16du:dateUtc="2025-06-04T08:40:00Z">
              <w:rPr>
                <w:bCs/>
                <w:sz w:val="22"/>
                <w:szCs w:val="22"/>
              </w:rPr>
            </w:rPrChange>
          </w:rPr>
          <w:t xml:space="preserve">siatka </w:t>
        </w:r>
        <w:proofErr w:type="spellStart"/>
        <w:r w:rsidRPr="00A97A76">
          <w:rPr>
            <w:rFonts w:ascii="Times New Roman" w:hAnsi="Times New Roman"/>
            <w:bCs/>
            <w:sz w:val="22"/>
            <w:szCs w:val="22"/>
            <w:rPrChange w:id="213" w:author="aswiatkowski" w:date="2025-06-04T10:40:00Z" w16du:dateUtc="2025-06-04T08:40:00Z">
              <w:rPr>
                <w:bCs/>
                <w:sz w:val="22"/>
                <w:szCs w:val="22"/>
              </w:rPr>
            </w:rPrChange>
          </w:rPr>
          <w:t>przeciwspękaniowa</w:t>
        </w:r>
        <w:proofErr w:type="spellEnd"/>
        <w:r w:rsidRPr="00A97A76">
          <w:rPr>
            <w:rFonts w:ascii="Times New Roman" w:hAnsi="Times New Roman"/>
            <w:bCs/>
            <w:sz w:val="22"/>
            <w:szCs w:val="22"/>
            <w:rPrChange w:id="214" w:author="aswiatkowski" w:date="2025-06-04T10:40:00Z" w16du:dateUtc="2025-06-04T08:40:00Z">
              <w:rPr>
                <w:bCs/>
                <w:sz w:val="22"/>
                <w:szCs w:val="22"/>
              </w:rPr>
            </w:rPrChange>
          </w:rPr>
          <w:t xml:space="preserve"> z włókien szklanych i węglowych </w:t>
        </w:r>
      </w:ins>
    </w:p>
    <w:p w14:paraId="3CE7589A" w14:textId="77777777" w:rsidR="00A97A76" w:rsidRPr="00A97A76" w:rsidRDefault="00A97A76">
      <w:pPr>
        <w:pStyle w:val="Tekstpodstawowy"/>
        <w:spacing w:before="240"/>
        <w:ind w:left="720"/>
        <w:jc w:val="both"/>
        <w:rPr>
          <w:ins w:id="215" w:author="aswiatkowski" w:date="2025-06-04T10:39:00Z" w16du:dateUtc="2025-06-04T08:39:00Z"/>
          <w:rFonts w:ascii="Times New Roman" w:hAnsi="Times New Roman"/>
          <w:bCs/>
          <w:sz w:val="22"/>
          <w:szCs w:val="22"/>
          <w:rPrChange w:id="216" w:author="aswiatkowski" w:date="2025-06-04T10:40:00Z" w16du:dateUtc="2025-06-04T08:40:00Z">
            <w:rPr>
              <w:ins w:id="217" w:author="aswiatkowski" w:date="2025-06-04T10:39:00Z" w16du:dateUtc="2025-06-04T08:39:00Z"/>
              <w:bCs/>
              <w:sz w:val="22"/>
              <w:szCs w:val="22"/>
            </w:rPr>
          </w:rPrChange>
        </w:rPr>
        <w:pPrChange w:id="218" w:author="aswiatkowski" w:date="2025-06-04T10:40:00Z" w16du:dateUtc="2025-06-04T08:40:00Z">
          <w:pPr>
            <w:pStyle w:val="Tekstpodstawowy"/>
            <w:spacing w:before="240" w:after="120"/>
            <w:ind w:left="720"/>
            <w:jc w:val="both"/>
          </w:pPr>
        </w:pPrChange>
      </w:pPr>
      <w:ins w:id="219" w:author="aswiatkowski" w:date="2025-06-04T10:39:00Z" w16du:dateUtc="2025-06-04T08:39:00Z">
        <w:r w:rsidRPr="00A97A76">
          <w:rPr>
            <w:rFonts w:ascii="Times New Roman" w:hAnsi="Times New Roman"/>
            <w:bCs/>
            <w:sz w:val="22"/>
            <w:szCs w:val="22"/>
            <w:rPrChange w:id="220" w:author="aswiatkowski" w:date="2025-06-04T10:40:00Z" w16du:dateUtc="2025-06-04T08:40:00Z">
              <w:rPr>
                <w:bCs/>
                <w:sz w:val="22"/>
                <w:szCs w:val="22"/>
              </w:rPr>
            </w:rPrChange>
          </w:rPr>
          <w:t xml:space="preserve">7 cm – podbudowa z betonu asfaltowego z AC 22 P </w:t>
        </w:r>
      </w:ins>
    </w:p>
    <w:p w14:paraId="123ED6A7" w14:textId="77777777" w:rsidR="00A97A76" w:rsidRPr="00A97A76" w:rsidRDefault="00A97A76">
      <w:pPr>
        <w:pStyle w:val="Tekstpodstawowy"/>
        <w:spacing w:before="240"/>
        <w:ind w:left="720"/>
        <w:jc w:val="both"/>
        <w:rPr>
          <w:ins w:id="221" w:author="aswiatkowski" w:date="2025-06-04T10:39:00Z" w16du:dateUtc="2025-06-04T08:39:00Z"/>
          <w:rFonts w:ascii="Times New Roman" w:hAnsi="Times New Roman"/>
          <w:bCs/>
          <w:sz w:val="22"/>
          <w:szCs w:val="22"/>
          <w:rPrChange w:id="222" w:author="aswiatkowski" w:date="2025-06-04T10:40:00Z" w16du:dateUtc="2025-06-04T08:40:00Z">
            <w:rPr>
              <w:ins w:id="223" w:author="aswiatkowski" w:date="2025-06-04T10:39:00Z" w16du:dateUtc="2025-06-04T08:39:00Z"/>
              <w:bCs/>
              <w:sz w:val="22"/>
              <w:szCs w:val="22"/>
            </w:rPr>
          </w:rPrChange>
        </w:rPr>
        <w:pPrChange w:id="224" w:author="aswiatkowski" w:date="2025-06-04T10:40:00Z" w16du:dateUtc="2025-06-04T08:40:00Z">
          <w:pPr>
            <w:pStyle w:val="Tekstpodstawowy"/>
            <w:spacing w:before="240" w:after="120"/>
            <w:ind w:left="720"/>
            <w:jc w:val="both"/>
          </w:pPr>
        </w:pPrChange>
      </w:pPr>
      <w:ins w:id="225" w:author="aswiatkowski" w:date="2025-06-04T10:39:00Z" w16du:dateUtc="2025-06-04T08:39:00Z">
        <w:r w:rsidRPr="00A97A76">
          <w:rPr>
            <w:rFonts w:ascii="Times New Roman" w:hAnsi="Times New Roman"/>
            <w:bCs/>
            <w:sz w:val="22"/>
            <w:szCs w:val="22"/>
            <w:rPrChange w:id="226" w:author="aswiatkowski" w:date="2025-06-04T10:40:00Z" w16du:dateUtc="2025-06-04T08:40:00Z">
              <w:rPr>
                <w:bCs/>
                <w:sz w:val="22"/>
                <w:szCs w:val="22"/>
              </w:rPr>
            </w:rPrChange>
          </w:rPr>
          <w:lastRenderedPageBreak/>
          <w:t xml:space="preserve">20 cm – podbudowa z kruszywa niezwiązanego </w:t>
        </w:r>
        <w:proofErr w:type="spellStart"/>
        <w:r w:rsidRPr="00A97A76">
          <w:rPr>
            <w:rFonts w:ascii="Times New Roman" w:hAnsi="Times New Roman"/>
            <w:bCs/>
            <w:sz w:val="22"/>
            <w:szCs w:val="22"/>
            <w:rPrChange w:id="227" w:author="aswiatkowski" w:date="2025-06-04T10:40:00Z" w16du:dateUtc="2025-06-04T08:40:00Z">
              <w:rPr>
                <w:bCs/>
                <w:sz w:val="22"/>
                <w:szCs w:val="22"/>
              </w:rPr>
            </w:rPrChange>
          </w:rPr>
          <w:t>stab</w:t>
        </w:r>
        <w:proofErr w:type="spellEnd"/>
        <w:r w:rsidRPr="00A97A76">
          <w:rPr>
            <w:rFonts w:ascii="Times New Roman" w:hAnsi="Times New Roman"/>
            <w:bCs/>
            <w:sz w:val="22"/>
            <w:szCs w:val="22"/>
            <w:rPrChange w:id="228" w:author="aswiatkowski" w:date="2025-06-04T10:40:00Z" w16du:dateUtc="2025-06-04T08:40:00Z">
              <w:rPr>
                <w:bCs/>
                <w:sz w:val="22"/>
                <w:szCs w:val="22"/>
              </w:rPr>
            </w:rPrChange>
          </w:rPr>
          <w:t xml:space="preserve">. mech. C90/3 </w:t>
        </w:r>
      </w:ins>
    </w:p>
    <w:p w14:paraId="0FBD7BD2" w14:textId="77777777" w:rsidR="00A97A76" w:rsidRPr="00A97A76" w:rsidRDefault="00A97A76">
      <w:pPr>
        <w:pStyle w:val="Tekstpodstawowy"/>
        <w:spacing w:before="240"/>
        <w:ind w:left="720"/>
        <w:jc w:val="both"/>
        <w:rPr>
          <w:ins w:id="229" w:author="aswiatkowski" w:date="2025-06-04T10:39:00Z" w16du:dateUtc="2025-06-04T08:39:00Z"/>
          <w:rFonts w:ascii="Times New Roman" w:hAnsi="Times New Roman"/>
          <w:bCs/>
          <w:sz w:val="22"/>
          <w:szCs w:val="22"/>
          <w:rPrChange w:id="230" w:author="aswiatkowski" w:date="2025-06-04T10:40:00Z" w16du:dateUtc="2025-06-04T08:40:00Z">
            <w:rPr>
              <w:ins w:id="231" w:author="aswiatkowski" w:date="2025-06-04T10:39:00Z" w16du:dateUtc="2025-06-04T08:39:00Z"/>
              <w:bCs/>
              <w:sz w:val="22"/>
              <w:szCs w:val="22"/>
            </w:rPr>
          </w:rPrChange>
        </w:rPr>
        <w:pPrChange w:id="232" w:author="aswiatkowski" w:date="2025-06-04T10:40:00Z" w16du:dateUtc="2025-06-04T08:40:00Z">
          <w:pPr>
            <w:pStyle w:val="Tekstpodstawowy"/>
            <w:spacing w:before="240" w:after="120"/>
            <w:ind w:left="720"/>
            <w:jc w:val="both"/>
          </w:pPr>
        </w:pPrChange>
      </w:pPr>
      <w:ins w:id="233" w:author="aswiatkowski" w:date="2025-06-04T10:39:00Z" w16du:dateUtc="2025-06-04T08:39:00Z">
        <w:r w:rsidRPr="00A97A76">
          <w:rPr>
            <w:rFonts w:ascii="Times New Roman" w:hAnsi="Times New Roman"/>
            <w:bCs/>
            <w:sz w:val="22"/>
            <w:szCs w:val="22"/>
            <w:rPrChange w:id="234" w:author="aswiatkowski" w:date="2025-06-04T10:40:00Z" w16du:dateUtc="2025-06-04T08:40:00Z">
              <w:rPr>
                <w:bCs/>
                <w:sz w:val="22"/>
                <w:szCs w:val="22"/>
              </w:rPr>
            </w:rPrChange>
          </w:rPr>
          <w:t xml:space="preserve">15 cm – warstwa z kruszywa stabilizowanego cementem </w:t>
        </w:r>
        <w:proofErr w:type="spellStart"/>
        <w:r w:rsidRPr="00A97A76">
          <w:rPr>
            <w:rFonts w:ascii="Times New Roman" w:hAnsi="Times New Roman"/>
            <w:bCs/>
            <w:sz w:val="22"/>
            <w:szCs w:val="22"/>
            <w:rPrChange w:id="235" w:author="aswiatkowski" w:date="2025-06-04T10:40:00Z" w16du:dateUtc="2025-06-04T08:40:00Z">
              <w:rPr>
                <w:bCs/>
                <w:sz w:val="22"/>
                <w:szCs w:val="22"/>
              </w:rPr>
            </w:rPrChange>
          </w:rPr>
          <w:t>Rm</w:t>
        </w:r>
        <w:proofErr w:type="spellEnd"/>
        <w:r w:rsidRPr="00A97A76">
          <w:rPr>
            <w:rFonts w:ascii="Times New Roman" w:hAnsi="Times New Roman"/>
            <w:bCs/>
            <w:sz w:val="22"/>
            <w:szCs w:val="22"/>
            <w:rPrChange w:id="236" w:author="aswiatkowski" w:date="2025-06-04T10:40:00Z" w16du:dateUtc="2025-06-04T08:40:00Z">
              <w:rPr>
                <w:bCs/>
                <w:sz w:val="22"/>
                <w:szCs w:val="22"/>
              </w:rPr>
            </w:rPrChange>
          </w:rPr>
          <w:t xml:space="preserve">=5,0 </w:t>
        </w:r>
        <w:proofErr w:type="spellStart"/>
        <w:r w:rsidRPr="00A97A76">
          <w:rPr>
            <w:rFonts w:ascii="Times New Roman" w:hAnsi="Times New Roman"/>
            <w:bCs/>
            <w:sz w:val="22"/>
            <w:szCs w:val="22"/>
            <w:rPrChange w:id="237" w:author="aswiatkowski" w:date="2025-06-04T10:40:00Z" w16du:dateUtc="2025-06-04T08:40:00Z">
              <w:rPr>
                <w:bCs/>
                <w:sz w:val="22"/>
                <w:szCs w:val="22"/>
              </w:rPr>
            </w:rPrChange>
          </w:rPr>
          <w:t>MPa</w:t>
        </w:r>
        <w:proofErr w:type="spellEnd"/>
        <w:r w:rsidRPr="00A97A76">
          <w:rPr>
            <w:rFonts w:ascii="Times New Roman" w:hAnsi="Times New Roman"/>
            <w:bCs/>
            <w:sz w:val="22"/>
            <w:szCs w:val="22"/>
            <w:rPrChange w:id="238" w:author="aswiatkowski" w:date="2025-06-04T10:40:00Z" w16du:dateUtc="2025-06-04T08:40:00Z">
              <w:rPr>
                <w:bCs/>
                <w:sz w:val="22"/>
                <w:szCs w:val="22"/>
              </w:rPr>
            </w:rPrChange>
          </w:rPr>
          <w:t xml:space="preserve"> </w:t>
        </w:r>
      </w:ins>
    </w:p>
    <w:p w14:paraId="7343CEC6" w14:textId="77777777" w:rsidR="00A97A76" w:rsidRPr="00A97A76" w:rsidRDefault="00A97A76">
      <w:pPr>
        <w:pStyle w:val="Tekstpodstawowy"/>
        <w:spacing w:before="240"/>
        <w:ind w:left="720"/>
        <w:jc w:val="both"/>
        <w:rPr>
          <w:ins w:id="239" w:author="aswiatkowski" w:date="2025-06-04T10:39:00Z" w16du:dateUtc="2025-06-04T08:39:00Z"/>
          <w:rFonts w:ascii="Times New Roman" w:hAnsi="Times New Roman"/>
          <w:bCs/>
          <w:sz w:val="22"/>
          <w:szCs w:val="22"/>
          <w:rPrChange w:id="240" w:author="aswiatkowski" w:date="2025-06-04T10:40:00Z" w16du:dateUtc="2025-06-04T08:40:00Z">
            <w:rPr>
              <w:ins w:id="241" w:author="aswiatkowski" w:date="2025-06-04T10:39:00Z" w16du:dateUtc="2025-06-04T08:39:00Z"/>
              <w:bCs/>
              <w:sz w:val="22"/>
              <w:szCs w:val="22"/>
            </w:rPr>
          </w:rPrChange>
        </w:rPr>
        <w:pPrChange w:id="242" w:author="aswiatkowski" w:date="2025-06-04T10:40:00Z" w16du:dateUtc="2025-06-04T08:40:00Z">
          <w:pPr>
            <w:pStyle w:val="Tekstpodstawowy"/>
            <w:spacing w:before="240" w:after="120"/>
            <w:ind w:left="720"/>
            <w:jc w:val="both"/>
          </w:pPr>
        </w:pPrChange>
      </w:pPr>
      <w:ins w:id="243" w:author="aswiatkowski" w:date="2025-06-04T10:39:00Z" w16du:dateUtc="2025-06-04T08:39:00Z">
        <w:r w:rsidRPr="00A97A76">
          <w:rPr>
            <w:rFonts w:ascii="Times New Roman" w:hAnsi="Times New Roman"/>
            <w:bCs/>
            <w:sz w:val="22"/>
            <w:szCs w:val="22"/>
            <w:rPrChange w:id="244" w:author="aswiatkowski" w:date="2025-06-04T10:40:00Z" w16du:dateUtc="2025-06-04T08:40:00Z">
              <w:rPr>
                <w:bCs/>
                <w:sz w:val="22"/>
                <w:szCs w:val="22"/>
              </w:rPr>
            </w:rPrChange>
          </w:rPr>
          <w:t xml:space="preserve">istniejące warstwy podłoża gruntowego zagęszczone do </w:t>
        </w:r>
        <w:proofErr w:type="spellStart"/>
        <w:r w:rsidRPr="00A97A76">
          <w:rPr>
            <w:rFonts w:ascii="Times New Roman" w:hAnsi="Times New Roman"/>
            <w:bCs/>
            <w:sz w:val="22"/>
            <w:szCs w:val="22"/>
            <w:rPrChange w:id="245" w:author="aswiatkowski" w:date="2025-06-04T10:40:00Z" w16du:dateUtc="2025-06-04T08:40:00Z">
              <w:rPr>
                <w:bCs/>
                <w:sz w:val="22"/>
                <w:szCs w:val="22"/>
              </w:rPr>
            </w:rPrChange>
          </w:rPr>
          <w:t>Is</w:t>
        </w:r>
        <w:proofErr w:type="spellEnd"/>
        <w:r w:rsidRPr="00A97A76">
          <w:rPr>
            <w:rFonts w:ascii="Times New Roman" w:hAnsi="Times New Roman"/>
            <w:bCs/>
            <w:sz w:val="22"/>
            <w:szCs w:val="22"/>
            <w:rPrChange w:id="246" w:author="aswiatkowski" w:date="2025-06-04T10:40:00Z" w16du:dateUtc="2025-06-04T08:40:00Z">
              <w:rPr>
                <w:bCs/>
                <w:sz w:val="22"/>
                <w:szCs w:val="22"/>
              </w:rPr>
            </w:rPrChange>
          </w:rPr>
          <w:t xml:space="preserve">&gt;0.99 </w:t>
        </w:r>
      </w:ins>
    </w:p>
    <w:p w14:paraId="0B607792" w14:textId="77777777" w:rsidR="00A97A76" w:rsidRDefault="00A97A76">
      <w:pPr>
        <w:pStyle w:val="Tekstpodstawowy"/>
        <w:spacing w:before="240" w:line="276" w:lineRule="auto"/>
        <w:ind w:left="720"/>
        <w:jc w:val="both"/>
        <w:rPr>
          <w:ins w:id="247" w:author="aswiatkowski" w:date="2025-06-10T10:43:00Z" w16du:dateUtc="2025-06-10T08:43:00Z"/>
          <w:rFonts w:ascii="Times New Roman" w:hAnsi="Times New Roman"/>
          <w:bCs/>
          <w:sz w:val="22"/>
          <w:szCs w:val="22"/>
        </w:rPr>
      </w:pPr>
      <w:ins w:id="248" w:author="aswiatkowski" w:date="2025-06-04T10:39:00Z" w16du:dateUtc="2025-06-04T08:39:00Z">
        <w:r w:rsidRPr="00A97A76">
          <w:rPr>
            <w:rFonts w:ascii="Times New Roman" w:hAnsi="Times New Roman"/>
            <w:bCs/>
            <w:sz w:val="22"/>
            <w:szCs w:val="22"/>
            <w:rPrChange w:id="249" w:author="aswiatkowski" w:date="2025-06-04T10:40:00Z" w16du:dateUtc="2025-06-04T08:40:00Z">
              <w:rPr>
                <w:bCs/>
                <w:sz w:val="22"/>
                <w:szCs w:val="22"/>
              </w:rPr>
            </w:rPrChange>
          </w:rPr>
          <w:t xml:space="preserve">(w przypadku niekorzystnego podłoża gruntowego należy doprowadzić podłoże gruntowe do G1) koryto wraz z profilowaniem (po rozbiórce istniejących warstw konstrukcji nawierzchni) </w:t>
        </w:r>
      </w:ins>
    </w:p>
    <w:p w14:paraId="088687A6" w14:textId="77777777" w:rsidR="008E0969" w:rsidRPr="008E0969" w:rsidRDefault="008E0969" w:rsidP="008E0969">
      <w:pPr>
        <w:pStyle w:val="Akapitzlist"/>
        <w:numPr>
          <w:ilvl w:val="0"/>
          <w:numId w:val="47"/>
        </w:numPr>
        <w:suppressAutoHyphens w:val="0"/>
        <w:spacing w:before="240" w:after="120" w:line="276" w:lineRule="auto"/>
        <w:contextualSpacing w:val="0"/>
        <w:jc w:val="both"/>
        <w:rPr>
          <w:ins w:id="250" w:author="aswiatkowski" w:date="2025-06-10T10:43:00Z" w16du:dateUtc="2025-06-10T08:43:00Z"/>
          <w:sz w:val="22"/>
          <w:szCs w:val="22"/>
          <w:u w:val="single"/>
          <w:rPrChange w:id="251" w:author="aswiatkowski" w:date="2025-06-10T10:44:00Z" w16du:dateUtc="2025-06-10T08:44:00Z">
            <w:rPr>
              <w:ins w:id="252" w:author="aswiatkowski" w:date="2025-06-10T10:43:00Z" w16du:dateUtc="2025-06-10T08:43:00Z"/>
              <w:b/>
              <w:bCs/>
              <w:sz w:val="22"/>
              <w:szCs w:val="22"/>
            </w:rPr>
          </w:rPrChange>
        </w:rPr>
      </w:pPr>
      <w:ins w:id="253" w:author="aswiatkowski" w:date="2025-06-10T10:43:00Z" w16du:dateUtc="2025-06-10T08:43:00Z">
        <w:r w:rsidRPr="008E0969">
          <w:rPr>
            <w:sz w:val="22"/>
            <w:szCs w:val="22"/>
            <w:u w:val="single"/>
            <w:rPrChange w:id="254" w:author="aswiatkowski" w:date="2025-06-10T10:44:00Z" w16du:dateUtc="2025-06-10T08:44:00Z">
              <w:rPr>
                <w:b/>
                <w:bCs/>
                <w:sz w:val="22"/>
                <w:szCs w:val="22"/>
              </w:rPr>
            </w:rPrChange>
          </w:rPr>
          <w:t>Malowanie i wymiana barier na obiekcie mostowym.</w:t>
        </w:r>
      </w:ins>
    </w:p>
    <w:p w14:paraId="2C0E8F32" w14:textId="77777777" w:rsidR="008E0969" w:rsidRPr="00EF3FDD" w:rsidRDefault="008E0969" w:rsidP="008E0969">
      <w:pPr>
        <w:pStyle w:val="Akapitzlist"/>
        <w:ind w:left="357" w:firstLine="0"/>
        <w:jc w:val="both"/>
        <w:rPr>
          <w:ins w:id="255" w:author="aswiatkowski" w:date="2025-06-10T10:43:00Z" w16du:dateUtc="2025-06-10T08:43:00Z"/>
          <w:bCs/>
        </w:rPr>
      </w:pPr>
      <w:ins w:id="256" w:author="aswiatkowski" w:date="2025-06-10T10:43:00Z" w16du:dateUtc="2025-06-10T08:43:00Z">
        <w:r w:rsidRPr="00EF3FDD">
          <w:rPr>
            <w:bCs/>
          </w:rPr>
          <w:t>Malowanie obiektu mostowego polegać będzie na oczyszczeniu obiektu, uzupełnieniu ubytków w betonowych elementach mostu, gruntowaniu oraz pokryciu</w:t>
        </w:r>
        <w:r w:rsidRPr="00EF3FDD">
          <w:rPr>
            <w:bCs/>
            <w:sz w:val="22"/>
            <w:szCs w:val="22"/>
          </w:rPr>
          <w:t xml:space="preserve"> dwukrotnie powłoką malarską </w:t>
        </w:r>
        <w:r w:rsidRPr="00EF3FDD">
          <w:rPr>
            <w:bCs/>
          </w:rPr>
          <w:t xml:space="preserve">do </w:t>
        </w:r>
        <w:r w:rsidRPr="00EF3FDD">
          <w:rPr>
            <w:bCs/>
            <w:sz w:val="22"/>
            <w:szCs w:val="22"/>
          </w:rPr>
          <w:t>powierzchni betonowych koloru</w:t>
        </w:r>
        <w:r w:rsidRPr="00EF3FDD">
          <w:rPr>
            <w:bCs/>
          </w:rPr>
          <w:t xml:space="preserve"> szarego.</w:t>
        </w:r>
      </w:ins>
    </w:p>
    <w:p w14:paraId="45984B3A" w14:textId="77777777" w:rsidR="008E0969" w:rsidRPr="00EF3FDD" w:rsidRDefault="008E0969" w:rsidP="008E0969">
      <w:pPr>
        <w:pStyle w:val="Akapitzlist"/>
        <w:ind w:left="357" w:firstLine="0"/>
        <w:jc w:val="both"/>
        <w:rPr>
          <w:ins w:id="257" w:author="aswiatkowski" w:date="2025-06-10T10:43:00Z" w16du:dateUtc="2025-06-10T08:43:00Z"/>
          <w:bCs/>
          <w:sz w:val="22"/>
          <w:szCs w:val="22"/>
        </w:rPr>
      </w:pPr>
      <w:ins w:id="258" w:author="aswiatkowski" w:date="2025-06-10T10:43:00Z" w16du:dateUtc="2025-06-10T08:43:00Z">
        <w:r w:rsidRPr="00EF3FDD">
          <w:rPr>
            <w:bCs/>
            <w:sz w:val="22"/>
            <w:szCs w:val="22"/>
          </w:rPr>
          <w:t xml:space="preserve">Wymiana barier będzie polegała na rozbiórce istniejących poręczy betonowych oraz demontażu barier mostowych stalowych (wraz z wywiezieniem elementów stalowych na bazę ZDP w Białogardzie). Następnie należy wykonać żelbetowe belki </w:t>
        </w:r>
        <w:proofErr w:type="spellStart"/>
        <w:r w:rsidRPr="00EF3FDD">
          <w:rPr>
            <w:bCs/>
            <w:sz w:val="22"/>
            <w:szCs w:val="22"/>
          </w:rPr>
          <w:t>podporęczowe</w:t>
        </w:r>
        <w:proofErr w:type="spellEnd"/>
        <w:r w:rsidRPr="00EF3FDD">
          <w:rPr>
            <w:bCs/>
            <w:sz w:val="22"/>
            <w:szCs w:val="22"/>
          </w:rPr>
          <w:t xml:space="preserve"> (o wymiarach 0,15 x 0,50 x 16,0 m) zbrojone monolitycznymi prętami gładkimi </w:t>
        </w:r>
        <w:r w:rsidRPr="000E7D2A">
          <w:sym w:font="Symbol" w:char="F0C6"/>
        </w:r>
        <w:r w:rsidRPr="00EF3FDD">
          <w:rPr>
            <w:bCs/>
            <w:sz w:val="22"/>
            <w:szCs w:val="22"/>
          </w:rPr>
          <w:t xml:space="preserve">14 zakotwionymi w konstrukcji mostu. </w:t>
        </w:r>
      </w:ins>
    </w:p>
    <w:p w14:paraId="31DD0121" w14:textId="401B5BA2" w:rsidR="008E0969" w:rsidRPr="008E0969" w:rsidRDefault="008E0969" w:rsidP="008E0969">
      <w:pPr>
        <w:pStyle w:val="Akapitzlist"/>
        <w:ind w:left="357" w:firstLine="0"/>
        <w:jc w:val="both"/>
        <w:rPr>
          <w:ins w:id="259" w:author="aswiatkowski" w:date="2025-06-04T10:39:00Z" w16du:dateUtc="2025-06-04T08:39:00Z"/>
          <w:bCs/>
          <w:rPrChange w:id="260" w:author="aswiatkowski" w:date="2025-06-10T10:46:00Z" w16du:dateUtc="2025-06-10T08:46:00Z">
            <w:rPr>
              <w:ins w:id="261" w:author="aswiatkowski" w:date="2025-06-04T10:39:00Z" w16du:dateUtc="2025-06-04T08:39:00Z"/>
              <w:bCs/>
              <w:sz w:val="22"/>
              <w:szCs w:val="22"/>
            </w:rPr>
          </w:rPrChange>
        </w:rPr>
        <w:pPrChange w:id="262" w:author="aswiatkowski" w:date="2025-06-10T10:46:00Z" w16du:dateUtc="2025-06-10T08:46:00Z">
          <w:pPr>
            <w:pStyle w:val="Tekstpodstawowy"/>
            <w:spacing w:before="240" w:after="120" w:line="276" w:lineRule="auto"/>
            <w:ind w:left="720"/>
            <w:jc w:val="both"/>
          </w:pPr>
        </w:pPrChange>
      </w:pPr>
      <w:ins w:id="263" w:author="aswiatkowski" w:date="2025-06-10T10:43:00Z" w16du:dateUtc="2025-06-10T08:43:00Z">
        <w:r w:rsidRPr="00EF3FDD">
          <w:rPr>
            <w:bCs/>
            <w:sz w:val="22"/>
            <w:szCs w:val="22"/>
          </w:rPr>
          <w:t xml:space="preserve">Belki </w:t>
        </w:r>
        <w:proofErr w:type="spellStart"/>
        <w:r w:rsidRPr="00EF3FDD">
          <w:rPr>
            <w:bCs/>
            <w:sz w:val="22"/>
            <w:szCs w:val="22"/>
          </w:rPr>
          <w:t>podporęczowe</w:t>
        </w:r>
        <w:proofErr w:type="spellEnd"/>
        <w:r w:rsidRPr="00EF3FDD">
          <w:rPr>
            <w:bCs/>
            <w:sz w:val="22"/>
            <w:szCs w:val="22"/>
          </w:rPr>
          <w:t xml:space="preserve"> </w:t>
        </w:r>
        <w:r w:rsidRPr="00EF3FDD">
          <w:rPr>
            <w:bCs/>
          </w:rPr>
          <w:t xml:space="preserve">oraz elementy konstrukcyjne mostu </w:t>
        </w:r>
        <w:r w:rsidRPr="00EF3FDD">
          <w:rPr>
            <w:bCs/>
            <w:sz w:val="22"/>
            <w:szCs w:val="22"/>
          </w:rPr>
          <w:t xml:space="preserve">należy zabezpieczyć nakładaną dwukrotnie powłoką malarską do powierzchni betonowych koloru czerwonego. Na tak wykonane belki </w:t>
        </w:r>
        <w:proofErr w:type="spellStart"/>
        <w:r w:rsidRPr="00EF3FDD">
          <w:rPr>
            <w:bCs/>
            <w:sz w:val="22"/>
            <w:szCs w:val="22"/>
          </w:rPr>
          <w:t>podporęczowe</w:t>
        </w:r>
        <w:proofErr w:type="spellEnd"/>
        <w:r w:rsidRPr="00EF3FDD">
          <w:rPr>
            <w:bCs/>
            <w:sz w:val="22"/>
            <w:szCs w:val="22"/>
          </w:rPr>
          <w:t xml:space="preserve"> należy zamontować bariery stalowe</w:t>
        </w:r>
        <w:r w:rsidRPr="00EF3FDD">
          <w:rPr>
            <w:bCs/>
          </w:rPr>
          <w:t xml:space="preserve"> - ocynkowane</w:t>
        </w:r>
        <w:r w:rsidRPr="00EF3FDD">
          <w:rPr>
            <w:bCs/>
            <w:sz w:val="22"/>
            <w:szCs w:val="22"/>
          </w:rPr>
          <w:t xml:space="preserve"> odpowiadające normie EN 1317 i posiadające oznaczenie „CE” o długości 16,0 m wraz z pasem bariery sprężystej o tej samej długości, lecz z obydwu stron wysuniętej 8,0 m poza belkę </w:t>
        </w:r>
        <w:proofErr w:type="spellStart"/>
        <w:r w:rsidRPr="00EF3FDD">
          <w:rPr>
            <w:bCs/>
            <w:sz w:val="22"/>
            <w:szCs w:val="22"/>
          </w:rPr>
          <w:t>podporęczową</w:t>
        </w:r>
        <w:proofErr w:type="spellEnd"/>
        <w:r w:rsidRPr="00EF3FDD">
          <w:rPr>
            <w:bCs/>
            <w:sz w:val="22"/>
            <w:szCs w:val="22"/>
          </w:rPr>
          <w:t>, końcem zakotwionej w gruncie.</w:t>
        </w:r>
      </w:ins>
    </w:p>
    <w:p w14:paraId="46AD3DB4" w14:textId="335043FE" w:rsidR="00C61724" w:rsidRPr="00C61724" w:rsidDel="00A97A76" w:rsidRDefault="00A97A76" w:rsidP="00A97A76">
      <w:pPr>
        <w:pStyle w:val="Tekstpodstawowy"/>
        <w:numPr>
          <w:ilvl w:val="3"/>
          <w:numId w:val="47"/>
        </w:numPr>
        <w:spacing w:before="240" w:after="120" w:line="120" w:lineRule="auto"/>
        <w:ind w:left="851" w:hanging="284"/>
        <w:jc w:val="both"/>
        <w:rPr>
          <w:del w:id="264" w:author="aswiatkowski" w:date="2025-06-04T10:39:00Z" w16du:dateUtc="2025-06-04T08:39:00Z"/>
          <w:rFonts w:ascii="Times New Roman" w:hAnsi="Times New Roman"/>
          <w:bCs/>
          <w:sz w:val="22"/>
          <w:szCs w:val="22"/>
        </w:rPr>
      </w:pPr>
      <w:ins w:id="265" w:author="aswiatkowski" w:date="2025-06-04T10:39:00Z" w16du:dateUtc="2025-06-04T08:39:00Z">
        <w:r>
          <w:rPr>
            <w:sz w:val="22"/>
            <w:szCs w:val="22"/>
          </w:rPr>
          <w:t>Szczegóło</w:t>
        </w:r>
      </w:ins>
      <w:ins w:id="266" w:author="aswiatkowski" w:date="2025-06-04T10:40:00Z" w16du:dateUtc="2025-06-04T08:40:00Z">
        <w:r>
          <w:rPr>
            <w:sz w:val="22"/>
            <w:szCs w:val="22"/>
          </w:rPr>
          <w:t xml:space="preserve">wy </w:t>
        </w:r>
      </w:ins>
      <w:del w:id="267" w:author="aswiatkowski" w:date="2025-06-04T10:39:00Z" w16du:dateUtc="2025-06-04T08:39:00Z">
        <w:r w:rsidR="00C61724" w:rsidRPr="00C61724" w:rsidDel="00A97A76">
          <w:rPr>
            <w:rFonts w:ascii="Times New Roman" w:hAnsi="Times New Roman"/>
            <w:bCs/>
            <w:sz w:val="22"/>
            <w:szCs w:val="22"/>
          </w:rPr>
          <w:delText xml:space="preserve">budowę drogi dla rowerów o łącznej długości: 2513,20 mb, </w:delText>
        </w:r>
      </w:del>
    </w:p>
    <w:p w14:paraId="7F24FB67" w14:textId="231135C8" w:rsidR="00C61724" w:rsidRPr="00C61724" w:rsidDel="00A97A76" w:rsidRDefault="00C61724" w:rsidP="00C5277A">
      <w:pPr>
        <w:pStyle w:val="Tekstpodstawowy"/>
        <w:numPr>
          <w:ilvl w:val="3"/>
          <w:numId w:val="47"/>
        </w:numPr>
        <w:spacing w:before="240" w:after="120" w:line="120" w:lineRule="auto"/>
        <w:ind w:left="851" w:hanging="284"/>
        <w:jc w:val="both"/>
        <w:rPr>
          <w:del w:id="268" w:author="aswiatkowski" w:date="2025-06-04T10:39:00Z" w16du:dateUtc="2025-06-04T08:39:00Z"/>
          <w:rFonts w:ascii="Times New Roman" w:hAnsi="Times New Roman"/>
          <w:bCs/>
          <w:sz w:val="22"/>
          <w:szCs w:val="22"/>
        </w:rPr>
      </w:pPr>
      <w:del w:id="269" w:author="aswiatkowski" w:date="2025-06-04T10:39:00Z" w16du:dateUtc="2025-06-04T08:39:00Z">
        <w:r w:rsidRPr="00C61724" w:rsidDel="00A97A76">
          <w:rPr>
            <w:rFonts w:ascii="Times New Roman" w:hAnsi="Times New Roman"/>
            <w:bCs/>
            <w:sz w:val="22"/>
            <w:szCs w:val="22"/>
          </w:rPr>
          <w:delText xml:space="preserve">budowę drogi dla pieszych i rowerów o łącznej długości: 85,90 mb, </w:delText>
        </w:r>
      </w:del>
    </w:p>
    <w:p w14:paraId="48CD9687" w14:textId="16554812" w:rsidR="00C61724" w:rsidRPr="00C61724" w:rsidDel="00A97A76" w:rsidRDefault="00C61724" w:rsidP="00C5277A">
      <w:pPr>
        <w:pStyle w:val="Tekstpodstawowy"/>
        <w:numPr>
          <w:ilvl w:val="3"/>
          <w:numId w:val="47"/>
        </w:numPr>
        <w:spacing w:before="240" w:after="120" w:line="120" w:lineRule="auto"/>
        <w:ind w:left="851" w:hanging="284"/>
        <w:jc w:val="both"/>
        <w:rPr>
          <w:del w:id="270" w:author="aswiatkowski" w:date="2025-06-04T10:39:00Z" w16du:dateUtc="2025-06-04T08:39:00Z"/>
          <w:rFonts w:ascii="Times New Roman" w:hAnsi="Times New Roman"/>
          <w:bCs/>
          <w:sz w:val="22"/>
          <w:szCs w:val="22"/>
        </w:rPr>
      </w:pPr>
      <w:del w:id="271" w:author="aswiatkowski" w:date="2025-06-04T10:39:00Z" w16du:dateUtc="2025-06-04T08:39:00Z">
        <w:r w:rsidRPr="00C61724" w:rsidDel="00A97A76">
          <w:rPr>
            <w:rFonts w:ascii="Times New Roman" w:hAnsi="Times New Roman"/>
            <w:bCs/>
            <w:sz w:val="22"/>
            <w:szCs w:val="22"/>
          </w:rPr>
          <w:delText xml:space="preserve">budowę spoczników z kostki betonowej o łącznej powierzchni: 140,00 m2 , </w:delText>
        </w:r>
      </w:del>
    </w:p>
    <w:p w14:paraId="1214997B" w14:textId="7F4F76DC" w:rsidR="00C61724" w:rsidRPr="00C61724" w:rsidDel="00A97A76" w:rsidRDefault="00C61724" w:rsidP="00C5277A">
      <w:pPr>
        <w:pStyle w:val="Tekstpodstawowy"/>
        <w:numPr>
          <w:ilvl w:val="3"/>
          <w:numId w:val="47"/>
        </w:numPr>
        <w:spacing w:before="240" w:after="120" w:line="120" w:lineRule="auto"/>
        <w:ind w:left="851" w:hanging="284"/>
        <w:jc w:val="both"/>
        <w:rPr>
          <w:del w:id="272" w:author="aswiatkowski" w:date="2025-06-04T10:39:00Z" w16du:dateUtc="2025-06-04T08:39:00Z"/>
          <w:rFonts w:ascii="Times New Roman" w:hAnsi="Times New Roman"/>
          <w:bCs/>
          <w:sz w:val="22"/>
          <w:szCs w:val="22"/>
        </w:rPr>
      </w:pPr>
      <w:del w:id="273" w:author="aswiatkowski" w:date="2025-06-04T10:39:00Z" w16du:dateUtc="2025-06-04T08:39:00Z">
        <w:r w:rsidRPr="00C61724" w:rsidDel="00A97A76">
          <w:rPr>
            <w:rFonts w:ascii="Times New Roman" w:hAnsi="Times New Roman"/>
            <w:bCs/>
            <w:sz w:val="22"/>
            <w:szCs w:val="22"/>
          </w:rPr>
          <w:delText xml:space="preserve">przebudowę zatok autobusowych o łącznej powierzchni: 230,00 m2 , </w:delText>
        </w:r>
      </w:del>
    </w:p>
    <w:p w14:paraId="3B50AE65" w14:textId="1883BDC0" w:rsidR="00C61724" w:rsidRPr="00C61724" w:rsidDel="00A97A76" w:rsidRDefault="00C61724" w:rsidP="00C5277A">
      <w:pPr>
        <w:pStyle w:val="Tekstpodstawowy"/>
        <w:numPr>
          <w:ilvl w:val="3"/>
          <w:numId w:val="47"/>
        </w:numPr>
        <w:spacing w:before="240" w:after="120" w:line="120" w:lineRule="auto"/>
        <w:ind w:left="851" w:hanging="284"/>
        <w:jc w:val="both"/>
        <w:rPr>
          <w:del w:id="274" w:author="aswiatkowski" w:date="2025-06-04T10:39:00Z" w16du:dateUtc="2025-06-04T08:39:00Z"/>
          <w:rFonts w:ascii="Times New Roman" w:hAnsi="Times New Roman"/>
          <w:bCs/>
          <w:sz w:val="22"/>
          <w:szCs w:val="22"/>
        </w:rPr>
      </w:pPr>
      <w:del w:id="275" w:author="aswiatkowski" w:date="2025-06-04T10:39:00Z" w16du:dateUtc="2025-06-04T08:39:00Z">
        <w:r w:rsidRPr="00C61724" w:rsidDel="00A97A76">
          <w:rPr>
            <w:rFonts w:ascii="Times New Roman" w:hAnsi="Times New Roman"/>
            <w:bCs/>
            <w:sz w:val="22"/>
            <w:szCs w:val="22"/>
          </w:rPr>
          <w:delText xml:space="preserve">budowę peronów przystankowych o łącznej powierzchni: 130,00 m2 , </w:delText>
        </w:r>
      </w:del>
    </w:p>
    <w:p w14:paraId="213F20B3" w14:textId="78C354C2" w:rsidR="00C61724" w:rsidRPr="00C61724" w:rsidDel="00A97A76" w:rsidRDefault="00C61724" w:rsidP="00C5277A">
      <w:pPr>
        <w:pStyle w:val="Tekstpodstawowy"/>
        <w:numPr>
          <w:ilvl w:val="3"/>
          <w:numId w:val="47"/>
        </w:numPr>
        <w:spacing w:before="240" w:after="120" w:line="120" w:lineRule="auto"/>
        <w:ind w:left="851" w:hanging="284"/>
        <w:jc w:val="both"/>
        <w:rPr>
          <w:del w:id="276" w:author="aswiatkowski" w:date="2025-06-04T10:39:00Z" w16du:dateUtc="2025-06-04T08:39:00Z"/>
          <w:rFonts w:ascii="Times New Roman" w:hAnsi="Times New Roman"/>
          <w:bCs/>
          <w:sz w:val="22"/>
          <w:szCs w:val="22"/>
        </w:rPr>
      </w:pPr>
      <w:del w:id="277" w:author="aswiatkowski" w:date="2025-06-04T10:39:00Z" w16du:dateUtc="2025-06-04T08:39:00Z">
        <w:r w:rsidRPr="00C61724" w:rsidDel="00A97A76">
          <w:rPr>
            <w:rFonts w:ascii="Times New Roman" w:hAnsi="Times New Roman"/>
            <w:bCs/>
            <w:sz w:val="22"/>
            <w:szCs w:val="22"/>
          </w:rPr>
          <w:delText xml:space="preserve">przebudowę zjazdów z kostki betonowej o łącznej powierzchni: 480,00 m2 , </w:delText>
        </w:r>
      </w:del>
    </w:p>
    <w:p w14:paraId="0DD63BDC" w14:textId="7A87EB5B" w:rsidR="00C61724" w:rsidRPr="00C61724" w:rsidDel="00A97A76" w:rsidRDefault="00C61724" w:rsidP="00C5277A">
      <w:pPr>
        <w:pStyle w:val="Tekstpodstawowy"/>
        <w:numPr>
          <w:ilvl w:val="3"/>
          <w:numId w:val="47"/>
        </w:numPr>
        <w:spacing w:before="240" w:after="120" w:line="120" w:lineRule="auto"/>
        <w:ind w:left="851" w:hanging="284"/>
        <w:jc w:val="both"/>
        <w:rPr>
          <w:del w:id="278" w:author="aswiatkowski" w:date="2025-06-04T10:39:00Z" w16du:dateUtc="2025-06-04T08:39:00Z"/>
          <w:rFonts w:ascii="Times New Roman" w:hAnsi="Times New Roman"/>
          <w:bCs/>
          <w:sz w:val="22"/>
          <w:szCs w:val="22"/>
        </w:rPr>
      </w:pPr>
      <w:del w:id="279" w:author="aswiatkowski" w:date="2025-06-04T10:39:00Z" w16du:dateUtc="2025-06-04T08:39:00Z">
        <w:r w:rsidRPr="00C61724" w:rsidDel="00A97A76">
          <w:rPr>
            <w:rFonts w:ascii="Times New Roman" w:hAnsi="Times New Roman"/>
            <w:bCs/>
            <w:sz w:val="22"/>
            <w:szCs w:val="22"/>
          </w:rPr>
          <w:delText xml:space="preserve">przebudowę zjazdów bitumicznych o łącznej powierzchni: 145,00 m2 , </w:delText>
        </w:r>
      </w:del>
    </w:p>
    <w:p w14:paraId="6EC32FAD" w14:textId="1E477BDD" w:rsidR="00C61724" w:rsidRPr="00C61724" w:rsidDel="00A97A76" w:rsidRDefault="00C61724" w:rsidP="00C5277A">
      <w:pPr>
        <w:pStyle w:val="Tekstpodstawowy"/>
        <w:numPr>
          <w:ilvl w:val="3"/>
          <w:numId w:val="47"/>
        </w:numPr>
        <w:spacing w:before="240" w:after="120" w:line="120" w:lineRule="auto"/>
        <w:ind w:left="851" w:hanging="284"/>
        <w:jc w:val="both"/>
        <w:rPr>
          <w:del w:id="280" w:author="aswiatkowski" w:date="2025-06-04T10:39:00Z" w16du:dateUtc="2025-06-04T08:39:00Z"/>
          <w:rFonts w:ascii="Times New Roman" w:hAnsi="Times New Roman"/>
          <w:bCs/>
          <w:sz w:val="22"/>
          <w:szCs w:val="22"/>
        </w:rPr>
      </w:pPr>
      <w:del w:id="281" w:author="aswiatkowski" w:date="2025-06-04T10:39:00Z" w16du:dateUtc="2025-06-04T08:39:00Z">
        <w:r w:rsidRPr="00C61724" w:rsidDel="00A97A76">
          <w:rPr>
            <w:rFonts w:ascii="Times New Roman" w:hAnsi="Times New Roman"/>
            <w:bCs/>
            <w:sz w:val="22"/>
            <w:szCs w:val="22"/>
          </w:rPr>
          <w:delText xml:space="preserve">wykonanie terenów utwardzonych z kostki bet. o łącznej powierzchni: 24,00 m2 , </w:delText>
        </w:r>
      </w:del>
    </w:p>
    <w:p w14:paraId="5108E7FF" w14:textId="546D4C72" w:rsidR="00C61724" w:rsidRPr="00C61724" w:rsidDel="00A97A76" w:rsidRDefault="00C61724" w:rsidP="00C5277A">
      <w:pPr>
        <w:pStyle w:val="Tekstpodstawowy"/>
        <w:numPr>
          <w:ilvl w:val="3"/>
          <w:numId w:val="47"/>
        </w:numPr>
        <w:spacing w:before="240" w:after="120" w:line="120" w:lineRule="auto"/>
        <w:ind w:left="851" w:hanging="284"/>
        <w:jc w:val="both"/>
        <w:rPr>
          <w:del w:id="282" w:author="aswiatkowski" w:date="2025-06-04T10:39:00Z" w16du:dateUtc="2025-06-04T08:39:00Z"/>
          <w:rFonts w:ascii="Times New Roman" w:hAnsi="Times New Roman"/>
          <w:bCs/>
          <w:sz w:val="22"/>
          <w:szCs w:val="22"/>
        </w:rPr>
      </w:pPr>
      <w:del w:id="283" w:author="aswiatkowski" w:date="2025-06-04T10:39:00Z" w16du:dateUtc="2025-06-04T08:39:00Z">
        <w:r w:rsidRPr="00C61724" w:rsidDel="00A97A76">
          <w:rPr>
            <w:rFonts w:ascii="Times New Roman" w:hAnsi="Times New Roman"/>
            <w:bCs/>
            <w:sz w:val="22"/>
            <w:szCs w:val="22"/>
          </w:rPr>
          <w:delText>ustawienie lamp solarno</w:delText>
        </w:r>
      </w:del>
      <w:ins w:id="284" w:author="Aleksandra Zimoch" w:date="2025-04-10T10:51:00Z">
        <w:del w:id="285" w:author="aswiatkowski" w:date="2025-06-04T10:39:00Z" w16du:dateUtc="2025-06-04T08:39:00Z">
          <w:r w:rsidR="00A755CB" w:rsidDel="00A97A76">
            <w:rPr>
              <w:rFonts w:ascii="Times New Roman" w:hAnsi="Times New Roman"/>
              <w:bCs/>
              <w:sz w:val="22"/>
              <w:szCs w:val="22"/>
            </w:rPr>
            <w:delText>-</w:delText>
          </w:r>
        </w:del>
      </w:ins>
      <w:del w:id="286" w:author="aswiatkowski" w:date="2025-06-04T10:39:00Z" w16du:dateUtc="2025-06-04T08:39:00Z">
        <w:r w:rsidRPr="00C61724" w:rsidDel="00A97A76">
          <w:rPr>
            <w:rFonts w:ascii="Times New Roman" w:hAnsi="Times New Roman"/>
            <w:bCs/>
            <w:sz w:val="22"/>
            <w:szCs w:val="22"/>
          </w:rPr>
          <w:delText xml:space="preserve"> – wiatrowych w ilości: 10 szt.</w:delText>
        </w:r>
      </w:del>
      <w:ins w:id="287" w:author="Aleksandra Zimoch" w:date="2025-04-10T10:52:00Z">
        <w:del w:id="288" w:author="aswiatkowski" w:date="2025-06-04T10:39:00Z" w16du:dateUtc="2025-06-04T08:39:00Z">
          <w:r w:rsidR="00A755CB" w:rsidDel="00A97A76">
            <w:rPr>
              <w:rFonts w:ascii="Times New Roman" w:hAnsi="Times New Roman"/>
              <w:bCs/>
              <w:sz w:val="22"/>
              <w:szCs w:val="22"/>
            </w:rPr>
            <w:delText>,</w:delText>
          </w:r>
        </w:del>
      </w:ins>
      <w:del w:id="289" w:author="aswiatkowski" w:date="2025-06-04T10:39:00Z" w16du:dateUtc="2025-06-04T08:39:00Z">
        <w:r w:rsidRPr="00C61724" w:rsidDel="00A97A76">
          <w:rPr>
            <w:rFonts w:ascii="Times New Roman" w:hAnsi="Times New Roman"/>
            <w:bCs/>
            <w:sz w:val="22"/>
            <w:szCs w:val="22"/>
          </w:rPr>
          <w:delText xml:space="preserve"> </w:delText>
        </w:r>
      </w:del>
    </w:p>
    <w:p w14:paraId="5DB90E0E" w14:textId="47208899" w:rsidR="00C61724" w:rsidRPr="00C61724" w:rsidDel="00A97A76" w:rsidRDefault="00C61724" w:rsidP="00C5277A">
      <w:pPr>
        <w:pStyle w:val="Tekstpodstawowy"/>
        <w:numPr>
          <w:ilvl w:val="3"/>
          <w:numId w:val="47"/>
        </w:numPr>
        <w:spacing w:before="240" w:after="120" w:line="120" w:lineRule="auto"/>
        <w:ind w:left="851" w:hanging="284"/>
        <w:jc w:val="both"/>
        <w:rPr>
          <w:del w:id="290" w:author="aswiatkowski" w:date="2025-06-04T10:39:00Z" w16du:dateUtc="2025-06-04T08:39:00Z"/>
          <w:rFonts w:ascii="Times New Roman" w:hAnsi="Times New Roman"/>
          <w:bCs/>
          <w:sz w:val="22"/>
          <w:szCs w:val="22"/>
        </w:rPr>
      </w:pPr>
      <w:del w:id="291" w:author="aswiatkowski" w:date="2025-06-04T10:39:00Z" w16du:dateUtc="2025-06-04T08:39:00Z">
        <w:r w:rsidRPr="00C61724" w:rsidDel="00A97A76">
          <w:rPr>
            <w:rFonts w:ascii="Times New Roman" w:hAnsi="Times New Roman"/>
            <w:bCs/>
            <w:sz w:val="22"/>
            <w:szCs w:val="22"/>
          </w:rPr>
          <w:delText>ustawienie znaków aktywnych D-6a na przejazd. dla rowerzystów w ilości: 4 szt.</w:delText>
        </w:r>
      </w:del>
      <w:ins w:id="292" w:author="Aleksandra Zimoch" w:date="2025-04-10T10:52:00Z">
        <w:del w:id="293" w:author="aswiatkowski" w:date="2025-06-04T10:39:00Z" w16du:dateUtc="2025-06-04T08:39:00Z">
          <w:r w:rsidR="00A755CB" w:rsidDel="00A97A76">
            <w:rPr>
              <w:rFonts w:ascii="Times New Roman" w:hAnsi="Times New Roman"/>
              <w:bCs/>
              <w:sz w:val="22"/>
              <w:szCs w:val="22"/>
            </w:rPr>
            <w:delText>,</w:delText>
          </w:r>
        </w:del>
      </w:ins>
      <w:del w:id="294" w:author="aswiatkowski" w:date="2025-06-04T10:39:00Z" w16du:dateUtc="2025-06-04T08:39:00Z">
        <w:r w:rsidRPr="00C61724" w:rsidDel="00A97A76">
          <w:rPr>
            <w:rFonts w:ascii="Times New Roman" w:hAnsi="Times New Roman"/>
            <w:bCs/>
            <w:sz w:val="22"/>
            <w:szCs w:val="22"/>
          </w:rPr>
          <w:delText xml:space="preserve"> </w:delText>
        </w:r>
      </w:del>
    </w:p>
    <w:p w14:paraId="1FCD0037" w14:textId="367FEC79" w:rsidR="00C5277A" w:rsidDel="00A97A76" w:rsidRDefault="00C61724" w:rsidP="00C5277A">
      <w:pPr>
        <w:pStyle w:val="Tekstpodstawowy"/>
        <w:numPr>
          <w:ilvl w:val="3"/>
          <w:numId w:val="47"/>
        </w:numPr>
        <w:spacing w:before="240" w:line="120" w:lineRule="auto"/>
        <w:ind w:left="851" w:hanging="284"/>
        <w:jc w:val="both"/>
        <w:rPr>
          <w:del w:id="295" w:author="aswiatkowski" w:date="2025-06-04T10:39:00Z" w16du:dateUtc="2025-06-04T08:39:00Z"/>
          <w:rFonts w:ascii="Times New Roman" w:hAnsi="Times New Roman"/>
          <w:bCs/>
          <w:sz w:val="22"/>
          <w:szCs w:val="22"/>
        </w:rPr>
      </w:pPr>
      <w:del w:id="296" w:author="aswiatkowski" w:date="2025-06-04T10:39:00Z" w16du:dateUtc="2025-06-04T08:39:00Z">
        <w:r w:rsidRPr="00C61724" w:rsidDel="00A97A76">
          <w:rPr>
            <w:rFonts w:ascii="Times New Roman" w:hAnsi="Times New Roman"/>
            <w:bCs/>
            <w:sz w:val="22"/>
            <w:szCs w:val="22"/>
          </w:rPr>
          <w:delText>ustawienie barier rurowych segmentowych o łącznej długości: 410,00 mb</w:delText>
        </w:r>
      </w:del>
      <w:ins w:id="297" w:author="Aleksandra Zimoch" w:date="2025-04-10T10:52:00Z">
        <w:del w:id="298" w:author="aswiatkowski" w:date="2025-06-04T10:39:00Z" w16du:dateUtc="2025-06-04T08:39:00Z">
          <w:r w:rsidR="00A755CB" w:rsidDel="00A97A76">
            <w:rPr>
              <w:rFonts w:ascii="Times New Roman" w:hAnsi="Times New Roman"/>
              <w:bCs/>
              <w:sz w:val="22"/>
              <w:szCs w:val="22"/>
            </w:rPr>
            <w:delText>.</w:delText>
          </w:r>
        </w:del>
      </w:ins>
      <w:del w:id="299" w:author="aswiatkowski" w:date="2025-06-04T10:39:00Z" w16du:dateUtc="2025-06-04T08:39:00Z">
        <w:r w:rsidRPr="00C61724" w:rsidDel="00A97A76">
          <w:rPr>
            <w:rFonts w:ascii="Times New Roman" w:hAnsi="Times New Roman"/>
            <w:bCs/>
            <w:sz w:val="22"/>
            <w:szCs w:val="22"/>
          </w:rPr>
          <w:delText>,</w:delText>
        </w:r>
      </w:del>
      <w:ins w:id="300" w:author="Aleksandra Zimoch" w:date="2025-04-10T10:52:00Z">
        <w:del w:id="301" w:author="aswiatkowski" w:date="2025-06-04T10:39:00Z" w16du:dateUtc="2025-06-04T08:39:00Z">
          <w:r w:rsidR="00A755CB" w:rsidDel="00A97A76">
            <w:rPr>
              <w:rFonts w:ascii="Times New Roman" w:hAnsi="Times New Roman"/>
              <w:bCs/>
              <w:sz w:val="22"/>
              <w:szCs w:val="22"/>
            </w:rPr>
            <w:delText>,</w:delText>
          </w:r>
        </w:del>
      </w:ins>
    </w:p>
    <w:p w14:paraId="50C8701F" w14:textId="5D77C8FF" w:rsidR="00C5277A" w:rsidRPr="00C5277A" w:rsidDel="00A97A76" w:rsidRDefault="00C5277A" w:rsidP="00C5277A">
      <w:pPr>
        <w:pStyle w:val="Tekstpodstawowy"/>
        <w:numPr>
          <w:ilvl w:val="3"/>
          <w:numId w:val="47"/>
        </w:numPr>
        <w:spacing w:before="240" w:line="120" w:lineRule="auto"/>
        <w:ind w:left="851" w:hanging="284"/>
        <w:jc w:val="both"/>
        <w:rPr>
          <w:del w:id="302" w:author="aswiatkowski" w:date="2025-06-04T10:39:00Z" w16du:dateUtc="2025-06-04T08:39:00Z"/>
          <w:rFonts w:ascii="Times New Roman" w:hAnsi="Times New Roman"/>
          <w:bCs/>
          <w:sz w:val="22"/>
          <w:szCs w:val="22"/>
        </w:rPr>
      </w:pPr>
      <w:del w:id="303" w:author="aswiatkowski" w:date="2025-06-04T10:39:00Z" w16du:dateUtc="2025-06-04T08:39:00Z">
        <w:r w:rsidDel="00A97A76">
          <w:rPr>
            <w:rFonts w:ascii="Times New Roman" w:hAnsi="Times New Roman"/>
            <w:bCs/>
            <w:sz w:val="22"/>
            <w:szCs w:val="22"/>
          </w:rPr>
          <w:delText>opracowanie i wprowadzenie zatwierdzonej tymczasowej organizacji ruchu na czas prowadzenia robót</w:delText>
        </w:r>
      </w:del>
    </w:p>
    <w:p w14:paraId="2612EFA5" w14:textId="58D05CE2" w:rsidR="00A04795" w:rsidRPr="00C61724" w:rsidRDefault="00C61724" w:rsidP="00C61724">
      <w:pPr>
        <w:pStyle w:val="Akapitzlist"/>
        <w:numPr>
          <w:ilvl w:val="0"/>
          <w:numId w:val="47"/>
        </w:numPr>
        <w:spacing w:before="240" w:after="120" w:line="276" w:lineRule="auto"/>
        <w:contextualSpacing w:val="0"/>
        <w:jc w:val="both"/>
        <w:rPr>
          <w:sz w:val="22"/>
          <w:szCs w:val="22"/>
        </w:rPr>
      </w:pPr>
      <w:del w:id="304" w:author="aswiatkowski" w:date="2025-06-04T10:39:00Z" w16du:dateUtc="2025-06-04T08:39:00Z">
        <w:r w:rsidRPr="00C61724" w:rsidDel="00A97A76">
          <w:rPr>
            <w:sz w:val="22"/>
            <w:szCs w:val="22"/>
          </w:rPr>
          <w:delText xml:space="preserve">Szczegółowy </w:delText>
        </w:r>
      </w:del>
      <w:r w:rsidRPr="00C61724">
        <w:rPr>
          <w:sz w:val="22"/>
          <w:szCs w:val="22"/>
        </w:rPr>
        <w:t>z</w:t>
      </w:r>
      <w:r w:rsidRPr="00C61724">
        <w:rPr>
          <w:rFonts w:eastAsia="Calibri"/>
          <w:sz w:val="22"/>
          <w:szCs w:val="22"/>
          <w:lang w:eastAsia="pl-PL"/>
        </w:rPr>
        <w:t xml:space="preserve">akres prac do wykonania został </w:t>
      </w:r>
      <w:r w:rsidRPr="00C61724">
        <w:rPr>
          <w:sz w:val="22"/>
          <w:szCs w:val="22"/>
        </w:rPr>
        <w:t>opisany</w:t>
      </w:r>
      <w:r w:rsidRPr="00C61724">
        <w:rPr>
          <w:rFonts w:eastAsia="Calibri"/>
          <w:sz w:val="22"/>
          <w:szCs w:val="22"/>
          <w:lang w:eastAsia="pl-PL"/>
        </w:rPr>
        <w:t xml:space="preserve"> w dokumentacji projektowej, która stanowi </w:t>
      </w:r>
      <w:r w:rsidRPr="00C61724">
        <w:rPr>
          <w:rFonts w:eastAsia="Calibri"/>
          <w:b/>
          <w:bCs/>
          <w:sz w:val="22"/>
          <w:szCs w:val="22"/>
          <w:lang w:eastAsia="pl-PL"/>
        </w:rPr>
        <w:t>Z</w:t>
      </w:r>
      <w:r w:rsidRPr="00C61724">
        <w:rPr>
          <w:rFonts w:eastAsia="Calibri"/>
          <w:b/>
          <w:sz w:val="22"/>
          <w:szCs w:val="22"/>
          <w:lang w:eastAsia="pl-PL"/>
        </w:rPr>
        <w:t xml:space="preserve">ałącznik Nr </w:t>
      </w:r>
      <w:ins w:id="305" w:author="aswiatkowski" w:date="2025-04-15T11:16:00Z" w16du:dateUtc="2025-04-15T09:16:00Z">
        <w:r w:rsidR="005415C4">
          <w:rPr>
            <w:rFonts w:eastAsia="Calibri"/>
            <w:b/>
            <w:sz w:val="22"/>
            <w:szCs w:val="22"/>
            <w:lang w:eastAsia="pl-PL"/>
          </w:rPr>
          <w:t>5</w:t>
        </w:r>
      </w:ins>
      <w:del w:id="306" w:author="aswiatkowski" w:date="2025-04-15T11:16:00Z" w16du:dateUtc="2025-04-15T09:16:00Z">
        <w:r w:rsidRPr="00C61724" w:rsidDel="005415C4">
          <w:rPr>
            <w:rFonts w:eastAsia="Calibri"/>
            <w:b/>
            <w:sz w:val="22"/>
            <w:szCs w:val="22"/>
            <w:lang w:eastAsia="pl-PL"/>
          </w:rPr>
          <w:delText>2</w:delText>
        </w:r>
      </w:del>
      <w:r w:rsidRPr="00C61724">
        <w:rPr>
          <w:rFonts w:eastAsia="Calibri"/>
          <w:sz w:val="22"/>
          <w:szCs w:val="22"/>
          <w:lang w:eastAsia="pl-PL"/>
        </w:rPr>
        <w:t xml:space="preserve"> </w:t>
      </w:r>
      <w:r w:rsidRPr="005025AB">
        <w:rPr>
          <w:rFonts w:eastAsia="Calibri"/>
          <w:b/>
          <w:bCs/>
          <w:sz w:val="22"/>
          <w:szCs w:val="22"/>
          <w:lang w:eastAsia="pl-PL"/>
          <w:rPrChange w:id="307" w:author="aswiatkowski" w:date="2025-04-15T11:17:00Z" w16du:dateUtc="2025-04-15T09:17:00Z">
            <w:rPr>
              <w:rFonts w:eastAsia="Calibri"/>
              <w:sz w:val="22"/>
              <w:szCs w:val="22"/>
              <w:lang w:eastAsia="pl-PL"/>
            </w:rPr>
          </w:rPrChange>
        </w:rPr>
        <w:t>do SWZ</w:t>
      </w:r>
      <w:r w:rsidRPr="00C61724">
        <w:rPr>
          <w:rFonts w:eastAsia="Calibri"/>
          <w:sz w:val="22"/>
          <w:szCs w:val="22"/>
          <w:lang w:eastAsia="pl-PL"/>
        </w:rPr>
        <w:t>.</w:t>
      </w:r>
      <w:r w:rsidR="00CA5396">
        <w:rPr>
          <w:rFonts w:eastAsia="Calibri"/>
          <w:sz w:val="22"/>
          <w:szCs w:val="22"/>
          <w:lang w:eastAsia="pl-PL"/>
        </w:rPr>
        <w:t xml:space="preserve"> </w:t>
      </w:r>
      <w:r w:rsidR="0091623D" w:rsidRPr="00C61724">
        <w:rPr>
          <w:sz w:val="22"/>
          <w:szCs w:val="22"/>
        </w:rPr>
        <w:t>Dokument te</w:t>
      </w:r>
      <w:r w:rsidR="00A04795" w:rsidRPr="00C61724">
        <w:rPr>
          <w:sz w:val="22"/>
          <w:szCs w:val="22"/>
        </w:rPr>
        <w:t>n</w:t>
      </w:r>
      <w:r w:rsidR="0091623D" w:rsidRPr="00C61724">
        <w:rPr>
          <w:sz w:val="22"/>
          <w:szCs w:val="22"/>
        </w:rPr>
        <w:t xml:space="preserve"> stanowi integralną część Umowy.</w:t>
      </w:r>
    </w:p>
    <w:p w14:paraId="40D7A7B1" w14:textId="77777777" w:rsidR="0091623D" w:rsidRPr="00C61724" w:rsidRDefault="0091623D" w:rsidP="00C61724">
      <w:pPr>
        <w:pStyle w:val="Akapitzlist"/>
        <w:numPr>
          <w:ilvl w:val="0"/>
          <w:numId w:val="47"/>
        </w:numPr>
        <w:spacing w:before="240" w:after="120" w:line="276" w:lineRule="auto"/>
        <w:contextualSpacing w:val="0"/>
        <w:jc w:val="both"/>
        <w:rPr>
          <w:sz w:val="22"/>
          <w:szCs w:val="22"/>
        </w:rPr>
      </w:pPr>
      <w:r w:rsidRPr="00C61724">
        <w:rPr>
          <w:sz w:val="22"/>
          <w:szCs w:val="22"/>
        </w:rPr>
        <w:t>Integralną część umowy stanowi Specyfikacja Warunków Zamówienia oraz oferta.</w:t>
      </w:r>
    </w:p>
    <w:p w14:paraId="2C491089" w14:textId="77777777" w:rsidR="0091623D" w:rsidRPr="00C61724" w:rsidRDefault="0091623D" w:rsidP="00C61724">
      <w:pPr>
        <w:pStyle w:val="Akapitzlist"/>
        <w:numPr>
          <w:ilvl w:val="0"/>
          <w:numId w:val="47"/>
        </w:numPr>
        <w:spacing w:before="240" w:after="120" w:line="276" w:lineRule="auto"/>
        <w:contextualSpacing w:val="0"/>
        <w:jc w:val="both"/>
        <w:rPr>
          <w:sz w:val="22"/>
          <w:szCs w:val="22"/>
        </w:rPr>
      </w:pPr>
      <w:r w:rsidRPr="00C61724">
        <w:rPr>
          <w:sz w:val="22"/>
          <w:szCs w:val="22"/>
        </w:rPr>
        <w:t>Wykonawca oświadcza, że jest profesjonalnym podmiotem, który w ramach prowadzonej działalności spełnia warunki niezbędne do wykonania przedmiotu Umowy oraz posiada wystarczające wiedzę, doświadczenie i kompetencje, a także dysponuje potencjałem technicznym i osobami zdolnymi do wykonania Umowy.</w:t>
      </w:r>
    </w:p>
    <w:p w14:paraId="55496E9C" w14:textId="3DE2FC3E" w:rsidR="00253D63" w:rsidRPr="00D33B7B" w:rsidRDefault="0091623D" w:rsidP="00C61724">
      <w:pPr>
        <w:pStyle w:val="Akapitzlist"/>
        <w:numPr>
          <w:ilvl w:val="0"/>
          <w:numId w:val="47"/>
        </w:numPr>
        <w:spacing w:before="240" w:after="120" w:line="276" w:lineRule="auto"/>
        <w:contextualSpacing w:val="0"/>
        <w:jc w:val="both"/>
        <w:rPr>
          <w:sz w:val="22"/>
          <w:szCs w:val="22"/>
        </w:rPr>
      </w:pPr>
      <w:r w:rsidRPr="00C61724">
        <w:rPr>
          <w:sz w:val="22"/>
          <w:szCs w:val="22"/>
        </w:rPr>
        <w:t>Strony zobowiązują</w:t>
      </w:r>
      <w:r w:rsidRPr="003D67D8">
        <w:rPr>
          <w:sz w:val="22"/>
          <w:szCs w:val="22"/>
        </w:rPr>
        <w:t xml:space="preserve"> się współdziałać przy wykonaniu Umowy w celu należytej realizacji zamówienia. </w:t>
      </w:r>
    </w:p>
    <w:p w14:paraId="107121E8" w14:textId="488C9BFF" w:rsidR="0091623D" w:rsidRPr="00A755CB" w:rsidRDefault="0091623D" w:rsidP="004415AA">
      <w:pPr>
        <w:spacing w:before="240" w:after="120" w:line="276" w:lineRule="auto"/>
        <w:jc w:val="center"/>
        <w:rPr>
          <w:b/>
          <w:bCs/>
          <w:sz w:val="22"/>
          <w:szCs w:val="22"/>
          <w:rPrChange w:id="308" w:author="Aleksandra Zimoch" w:date="2025-04-10T10:52:00Z">
            <w:rPr>
              <w:sz w:val="22"/>
              <w:szCs w:val="22"/>
            </w:rPr>
          </w:rPrChange>
        </w:rPr>
      </w:pPr>
      <w:r w:rsidRPr="00A755CB">
        <w:rPr>
          <w:b/>
          <w:bCs/>
          <w:sz w:val="22"/>
          <w:szCs w:val="22"/>
          <w:rPrChange w:id="309" w:author="Aleksandra Zimoch" w:date="2025-04-10T10:52:00Z">
            <w:rPr>
              <w:sz w:val="22"/>
              <w:szCs w:val="22"/>
            </w:rPr>
          </w:rPrChange>
        </w:rPr>
        <w:t>§ 2</w:t>
      </w:r>
    </w:p>
    <w:p w14:paraId="5F2E75A8" w14:textId="77777777" w:rsidR="0091623D" w:rsidRPr="00A755CB" w:rsidRDefault="0091623D" w:rsidP="004415AA">
      <w:pPr>
        <w:spacing w:before="240" w:after="120" w:line="276" w:lineRule="auto"/>
        <w:jc w:val="center"/>
        <w:rPr>
          <w:b/>
          <w:bCs/>
          <w:sz w:val="22"/>
          <w:szCs w:val="22"/>
          <w:rPrChange w:id="310" w:author="Aleksandra Zimoch" w:date="2025-04-10T10:52:00Z">
            <w:rPr>
              <w:sz w:val="22"/>
              <w:szCs w:val="22"/>
            </w:rPr>
          </w:rPrChange>
        </w:rPr>
      </w:pPr>
      <w:r w:rsidRPr="00A755CB">
        <w:rPr>
          <w:b/>
          <w:bCs/>
          <w:sz w:val="22"/>
          <w:szCs w:val="22"/>
          <w:rPrChange w:id="311" w:author="Aleksandra Zimoch" w:date="2025-04-10T10:52:00Z">
            <w:rPr>
              <w:sz w:val="22"/>
              <w:szCs w:val="22"/>
            </w:rPr>
          </w:rPrChange>
        </w:rPr>
        <w:t>Warunki realizacji</w:t>
      </w:r>
    </w:p>
    <w:p w14:paraId="14648699" w14:textId="77777777" w:rsidR="0091623D" w:rsidRPr="003D67D8" w:rsidRDefault="0091623D" w:rsidP="00D165BB">
      <w:pPr>
        <w:pStyle w:val="Akapitzlist"/>
        <w:numPr>
          <w:ilvl w:val="0"/>
          <w:numId w:val="13"/>
        </w:numPr>
        <w:tabs>
          <w:tab w:val="left" w:pos="142"/>
        </w:tabs>
        <w:spacing w:before="240" w:after="120" w:line="276" w:lineRule="auto"/>
        <w:contextualSpacing w:val="0"/>
        <w:jc w:val="both"/>
        <w:rPr>
          <w:sz w:val="22"/>
          <w:szCs w:val="22"/>
        </w:rPr>
      </w:pPr>
      <w:r w:rsidRPr="003D67D8">
        <w:rPr>
          <w:sz w:val="22"/>
          <w:szCs w:val="22"/>
        </w:rPr>
        <w:t>Wykonawca oświadcza, że dla potrzeb sporządzania oferty zapoznał się z dokumentacją przetargową i warunkami realizacji w stopniu wystarczającym do jej sporządzenia i nie wnosi żadnych uwag i zastrzeżeń, które mogłyby mieć wpływ na przebieg, termin i koszty realizacji przedmiotu umowy.</w:t>
      </w:r>
    </w:p>
    <w:p w14:paraId="6F8C69E1" w14:textId="344F11C0" w:rsidR="0091623D" w:rsidRDefault="0091623D" w:rsidP="00D165BB">
      <w:pPr>
        <w:pStyle w:val="Akapitzlist"/>
        <w:numPr>
          <w:ilvl w:val="0"/>
          <w:numId w:val="13"/>
        </w:numPr>
        <w:tabs>
          <w:tab w:val="left" w:pos="142"/>
        </w:tabs>
        <w:spacing w:before="240" w:after="120" w:line="276" w:lineRule="auto"/>
        <w:contextualSpacing w:val="0"/>
        <w:jc w:val="both"/>
        <w:rPr>
          <w:sz w:val="22"/>
          <w:szCs w:val="22"/>
        </w:rPr>
      </w:pPr>
      <w:r w:rsidRPr="003D67D8">
        <w:rPr>
          <w:sz w:val="22"/>
          <w:szCs w:val="22"/>
        </w:rPr>
        <w:t>Wykonawca zobowiązuje się wykonać wszystkie roboty niezbędne do realizacji przedmiotu Umowy opisane</w:t>
      </w:r>
      <w:r w:rsidR="00665F7D">
        <w:rPr>
          <w:sz w:val="22"/>
          <w:szCs w:val="22"/>
        </w:rPr>
        <w:t xml:space="preserve"> w</w:t>
      </w:r>
      <w:r w:rsidRPr="003D67D8">
        <w:rPr>
          <w:sz w:val="22"/>
          <w:szCs w:val="22"/>
        </w:rPr>
        <w:t xml:space="preserve"> </w:t>
      </w:r>
      <w:r w:rsidR="00CA5396">
        <w:rPr>
          <w:sz w:val="22"/>
          <w:szCs w:val="22"/>
        </w:rPr>
        <w:t>Dokumentacji projektowej</w:t>
      </w:r>
      <w:r w:rsidRPr="003D67D8">
        <w:rPr>
          <w:sz w:val="22"/>
          <w:szCs w:val="22"/>
        </w:rPr>
        <w:t>.</w:t>
      </w:r>
    </w:p>
    <w:p w14:paraId="67F85626" w14:textId="1696A510" w:rsidR="00D33B7B" w:rsidRPr="003D67D8" w:rsidRDefault="00D33B7B" w:rsidP="00D165BB">
      <w:pPr>
        <w:pStyle w:val="Akapitzlist"/>
        <w:numPr>
          <w:ilvl w:val="0"/>
          <w:numId w:val="13"/>
        </w:numPr>
        <w:tabs>
          <w:tab w:val="left" w:pos="142"/>
        </w:tabs>
        <w:spacing w:before="240" w:after="120" w:line="276" w:lineRule="auto"/>
        <w:contextualSpacing w:val="0"/>
        <w:jc w:val="both"/>
        <w:rPr>
          <w:sz w:val="22"/>
          <w:szCs w:val="22"/>
        </w:rPr>
      </w:pPr>
      <w:r>
        <w:rPr>
          <w:sz w:val="22"/>
          <w:szCs w:val="22"/>
        </w:rPr>
        <w:t>Wykonawca zobowiązuje się wykonać roboty, które nie zostały wyszczególnione a są konieczne do realizacji przedmiotu Umowy zgodnie z załączoną dokumentacją.</w:t>
      </w:r>
    </w:p>
    <w:p w14:paraId="7F05C781" w14:textId="77777777" w:rsidR="0091623D" w:rsidRPr="003D67D8" w:rsidRDefault="0091623D" w:rsidP="00D165BB">
      <w:pPr>
        <w:pStyle w:val="Akapitzlist"/>
        <w:numPr>
          <w:ilvl w:val="0"/>
          <w:numId w:val="13"/>
        </w:numPr>
        <w:tabs>
          <w:tab w:val="left" w:pos="142"/>
        </w:tabs>
        <w:spacing w:before="240" w:after="120" w:line="276" w:lineRule="auto"/>
        <w:contextualSpacing w:val="0"/>
        <w:jc w:val="both"/>
        <w:rPr>
          <w:sz w:val="22"/>
          <w:szCs w:val="22"/>
        </w:rPr>
      </w:pPr>
      <w:r w:rsidRPr="003D67D8">
        <w:rPr>
          <w:sz w:val="22"/>
          <w:szCs w:val="22"/>
        </w:rPr>
        <w:t>Przedmiot umowy Wykonawca wykona z materiałów, wyrobów i urządzeń własnych.</w:t>
      </w:r>
    </w:p>
    <w:p w14:paraId="1BC3A790" w14:textId="105722F4" w:rsidR="0091623D" w:rsidRPr="003D67D8" w:rsidRDefault="0091623D" w:rsidP="00D165BB">
      <w:pPr>
        <w:pStyle w:val="Akapitzlist"/>
        <w:numPr>
          <w:ilvl w:val="0"/>
          <w:numId w:val="13"/>
        </w:numPr>
        <w:tabs>
          <w:tab w:val="left" w:pos="142"/>
        </w:tabs>
        <w:spacing w:before="240" w:after="120" w:line="276" w:lineRule="auto"/>
        <w:contextualSpacing w:val="0"/>
        <w:jc w:val="both"/>
        <w:rPr>
          <w:sz w:val="22"/>
          <w:szCs w:val="22"/>
        </w:rPr>
      </w:pPr>
      <w:r w:rsidRPr="003D67D8">
        <w:rPr>
          <w:sz w:val="22"/>
          <w:szCs w:val="22"/>
        </w:rPr>
        <w:lastRenderedPageBreak/>
        <w:t xml:space="preserve">Zastosowane do wbudowania materiały, dostarczone wyroby i urządzenia powinny odpowiadać, co do jakości wymaganiom określonym w </w:t>
      </w:r>
      <w:r w:rsidR="00CA5396">
        <w:rPr>
          <w:sz w:val="22"/>
          <w:szCs w:val="22"/>
        </w:rPr>
        <w:t>dokumentacji projektowej</w:t>
      </w:r>
      <w:r w:rsidR="00D33B7B">
        <w:rPr>
          <w:sz w:val="22"/>
          <w:szCs w:val="22"/>
        </w:rPr>
        <w:t xml:space="preserve"> </w:t>
      </w:r>
      <w:r w:rsidRPr="003D67D8">
        <w:rPr>
          <w:sz w:val="22"/>
          <w:szCs w:val="22"/>
        </w:rPr>
        <w:t>oraz posiadać wymagane dla wyrobów dopuszczenia do obrotu i stosowania w budownictwie (ustawa o wyrobach budowlanych z 16.04.2004</w:t>
      </w:r>
      <w:r w:rsidR="00244FE4" w:rsidRPr="003D67D8">
        <w:rPr>
          <w:sz w:val="22"/>
          <w:szCs w:val="22"/>
        </w:rPr>
        <w:t xml:space="preserve"> r. </w:t>
      </w:r>
      <w:ins w:id="312" w:author="Aleksandra Zimoch" w:date="2025-04-10T10:53:00Z">
        <w:r w:rsidR="00A755CB">
          <w:rPr>
            <w:sz w:val="22"/>
            <w:szCs w:val="22"/>
          </w:rPr>
          <w:t>(</w:t>
        </w:r>
      </w:ins>
      <w:r w:rsidR="00244FE4" w:rsidRPr="003D67D8">
        <w:rPr>
          <w:sz w:val="22"/>
          <w:szCs w:val="22"/>
        </w:rPr>
        <w:t>Dz. U. z 202</w:t>
      </w:r>
      <w:r w:rsidR="00D33B7B">
        <w:rPr>
          <w:sz w:val="22"/>
          <w:szCs w:val="22"/>
        </w:rPr>
        <w:t>1</w:t>
      </w:r>
      <w:r w:rsidR="00244FE4" w:rsidRPr="003D67D8">
        <w:rPr>
          <w:sz w:val="22"/>
          <w:szCs w:val="22"/>
        </w:rPr>
        <w:t xml:space="preserve"> poz. </w:t>
      </w:r>
      <w:r w:rsidR="00D33B7B">
        <w:rPr>
          <w:sz w:val="22"/>
          <w:szCs w:val="22"/>
        </w:rPr>
        <w:t>1</w:t>
      </w:r>
      <w:r w:rsidR="00244FE4" w:rsidRPr="003D67D8">
        <w:rPr>
          <w:sz w:val="22"/>
          <w:szCs w:val="22"/>
        </w:rPr>
        <w:t>21</w:t>
      </w:r>
      <w:r w:rsidR="00D33B7B">
        <w:rPr>
          <w:sz w:val="22"/>
          <w:szCs w:val="22"/>
        </w:rPr>
        <w:t>3</w:t>
      </w:r>
      <w:r w:rsidR="00244FE4" w:rsidRPr="003D67D8">
        <w:rPr>
          <w:sz w:val="22"/>
          <w:szCs w:val="22"/>
        </w:rPr>
        <w:t xml:space="preserve"> </w:t>
      </w:r>
      <w:ins w:id="313" w:author="Aleksandra Zimoch" w:date="2025-04-10T10:54:00Z">
        <w:r w:rsidR="00A755CB">
          <w:rPr>
            <w:sz w:val="22"/>
            <w:szCs w:val="22"/>
          </w:rPr>
          <w:t xml:space="preserve">z </w:t>
        </w:r>
        <w:proofErr w:type="spellStart"/>
        <w:r w:rsidR="00A755CB">
          <w:rPr>
            <w:sz w:val="22"/>
            <w:szCs w:val="22"/>
          </w:rPr>
          <w:t>późn</w:t>
        </w:r>
        <w:proofErr w:type="spellEnd"/>
        <w:r w:rsidR="00A755CB">
          <w:rPr>
            <w:sz w:val="22"/>
            <w:szCs w:val="22"/>
          </w:rPr>
          <w:t xml:space="preserve">. </w:t>
        </w:r>
        <w:proofErr w:type="spellStart"/>
        <w:r w:rsidR="00A755CB">
          <w:rPr>
            <w:sz w:val="22"/>
            <w:szCs w:val="22"/>
          </w:rPr>
          <w:t>zm</w:t>
        </w:r>
        <w:proofErr w:type="spellEnd"/>
        <w:r w:rsidR="00A755CB">
          <w:rPr>
            <w:sz w:val="22"/>
            <w:szCs w:val="22"/>
          </w:rPr>
          <w:t xml:space="preserve"> </w:t>
        </w:r>
      </w:ins>
      <w:r w:rsidR="00244FE4" w:rsidRPr="003D67D8">
        <w:rPr>
          <w:sz w:val="22"/>
          <w:szCs w:val="22"/>
        </w:rPr>
        <w:t xml:space="preserve">z </w:t>
      </w:r>
      <w:r w:rsidRPr="003D67D8">
        <w:rPr>
          <w:sz w:val="22"/>
          <w:szCs w:val="22"/>
        </w:rPr>
        <w:t>wraz z rozporządzeniami wykonawczymi).</w:t>
      </w:r>
    </w:p>
    <w:p w14:paraId="3BFFF0FE" w14:textId="218A68AE" w:rsidR="0091623D" w:rsidRPr="003D67D8" w:rsidRDefault="0091623D" w:rsidP="00D165BB">
      <w:pPr>
        <w:pStyle w:val="Akapitzlist"/>
        <w:numPr>
          <w:ilvl w:val="0"/>
          <w:numId w:val="13"/>
        </w:numPr>
        <w:tabs>
          <w:tab w:val="left" w:pos="142"/>
        </w:tabs>
        <w:spacing w:before="240" w:after="120" w:line="276" w:lineRule="auto"/>
        <w:contextualSpacing w:val="0"/>
        <w:jc w:val="both"/>
        <w:rPr>
          <w:sz w:val="22"/>
          <w:szCs w:val="22"/>
        </w:rPr>
      </w:pPr>
      <w:r w:rsidRPr="003D67D8">
        <w:rPr>
          <w:sz w:val="22"/>
          <w:szCs w:val="22"/>
        </w:rPr>
        <w:t>Wykonawca zobowiązany jest dostarczyć przed wbudowaniem Wniosk</w:t>
      </w:r>
      <w:r w:rsidR="00725437">
        <w:rPr>
          <w:sz w:val="22"/>
          <w:szCs w:val="22"/>
        </w:rPr>
        <w:t>i</w:t>
      </w:r>
      <w:r w:rsidRPr="003D67D8">
        <w:rPr>
          <w:sz w:val="22"/>
          <w:szCs w:val="22"/>
        </w:rPr>
        <w:t xml:space="preserve"> Materiałow</w:t>
      </w:r>
      <w:r w:rsidR="00725437">
        <w:rPr>
          <w:sz w:val="22"/>
          <w:szCs w:val="22"/>
        </w:rPr>
        <w:t>e</w:t>
      </w:r>
      <w:r w:rsidRPr="003D67D8">
        <w:rPr>
          <w:sz w:val="22"/>
          <w:szCs w:val="22"/>
        </w:rPr>
        <w:t xml:space="preserve"> (WM) załącznik nr </w:t>
      </w:r>
      <w:r w:rsidR="00235B08">
        <w:rPr>
          <w:sz w:val="22"/>
          <w:szCs w:val="22"/>
        </w:rPr>
        <w:t>5</w:t>
      </w:r>
      <w:r w:rsidRPr="003D67D8">
        <w:rPr>
          <w:sz w:val="22"/>
          <w:szCs w:val="22"/>
        </w:rPr>
        <w:t xml:space="preserve"> do umowy dla materiałów i urządzeń wraz z załącznikami t</w:t>
      </w:r>
      <w:ins w:id="314" w:author="Aleksandra Zimoch" w:date="2025-04-10T10:54:00Z">
        <w:r w:rsidR="00A755CB">
          <w:rPr>
            <w:sz w:val="22"/>
            <w:szCs w:val="22"/>
          </w:rPr>
          <w:t>.</w:t>
        </w:r>
      </w:ins>
      <w:r w:rsidRPr="003D67D8">
        <w:rPr>
          <w:sz w:val="22"/>
          <w:szCs w:val="22"/>
        </w:rPr>
        <w:t>j</w:t>
      </w:r>
      <w:ins w:id="315" w:author="Aleksandra Zimoch" w:date="2025-04-10T10:55:00Z">
        <w:r w:rsidR="00A755CB">
          <w:rPr>
            <w:sz w:val="22"/>
            <w:szCs w:val="22"/>
          </w:rPr>
          <w:t>.</w:t>
        </w:r>
      </w:ins>
      <w:r w:rsidRPr="003D67D8">
        <w:rPr>
          <w:sz w:val="22"/>
          <w:szCs w:val="22"/>
        </w:rPr>
        <w:t>: aprobatą techniczną, atestem, certyfikatem lub deklaracją zgodności wyrobu z Polską Normą, normą UE - w przypadku braku PN.</w:t>
      </w:r>
    </w:p>
    <w:p w14:paraId="64CD0428" w14:textId="77777777" w:rsidR="0091623D" w:rsidRPr="003D67D8" w:rsidRDefault="0091623D" w:rsidP="00D165BB">
      <w:pPr>
        <w:pStyle w:val="Akapitzlist"/>
        <w:numPr>
          <w:ilvl w:val="0"/>
          <w:numId w:val="13"/>
        </w:numPr>
        <w:tabs>
          <w:tab w:val="left" w:pos="142"/>
        </w:tabs>
        <w:spacing w:before="240" w:after="120" w:line="276" w:lineRule="auto"/>
        <w:contextualSpacing w:val="0"/>
        <w:jc w:val="both"/>
        <w:rPr>
          <w:sz w:val="22"/>
          <w:szCs w:val="22"/>
        </w:rPr>
      </w:pPr>
      <w:r w:rsidRPr="003D67D8">
        <w:rPr>
          <w:sz w:val="22"/>
          <w:szCs w:val="22"/>
        </w:rPr>
        <w:t xml:space="preserve">W przypadku wbudowania przez Wykonawcę materiałów nie zatwierdzonych Nadzór Inwestorski ma prawo zażądać ich demontażu na koszt Wykonawcy i wbudowania materiałów, które zostaną zaakceptowane przez Nadzór Inwestorski. Koszty demontażu i wbudowania nowych materiałów w całości obciążają Wykonawcę. </w:t>
      </w:r>
    </w:p>
    <w:p w14:paraId="2825621A" w14:textId="77777777" w:rsidR="0091623D" w:rsidRPr="003D67D8" w:rsidRDefault="0091623D" w:rsidP="00D165BB">
      <w:pPr>
        <w:pStyle w:val="Akapitzlist"/>
        <w:numPr>
          <w:ilvl w:val="0"/>
          <w:numId w:val="13"/>
        </w:numPr>
        <w:tabs>
          <w:tab w:val="left" w:pos="142"/>
        </w:tabs>
        <w:spacing w:before="240" w:after="120" w:line="276" w:lineRule="auto"/>
        <w:contextualSpacing w:val="0"/>
        <w:jc w:val="both"/>
        <w:rPr>
          <w:sz w:val="22"/>
          <w:szCs w:val="22"/>
        </w:rPr>
      </w:pPr>
      <w:r w:rsidRPr="003D67D8">
        <w:rPr>
          <w:sz w:val="22"/>
          <w:szCs w:val="22"/>
        </w:rPr>
        <w:t>Zamawiający może zażądać przeprowadzenia przez Wykonawcę dodatkowych badań jakości wykonanych robót z materiałów, wyrobów i urządzeń Wykonawcy. Jeżeli okaże się, że wyniki badań potwierdzają zastrzeżenia Nadzoru Inwestorskiego, co do jakości wbudowanych materiałów, wyrobów, urządzeń bądź wykonanych robót - to koszty badań ponosi Wykonawca.</w:t>
      </w:r>
    </w:p>
    <w:p w14:paraId="3D3144AE" w14:textId="77777777" w:rsidR="0091623D" w:rsidRPr="003D67D8" w:rsidRDefault="0091623D" w:rsidP="00D165BB">
      <w:pPr>
        <w:pStyle w:val="Akapitzlist"/>
        <w:numPr>
          <w:ilvl w:val="0"/>
          <w:numId w:val="13"/>
        </w:numPr>
        <w:tabs>
          <w:tab w:val="left" w:pos="142"/>
        </w:tabs>
        <w:spacing w:before="240" w:after="120" w:line="276" w:lineRule="auto"/>
        <w:contextualSpacing w:val="0"/>
        <w:jc w:val="both"/>
        <w:rPr>
          <w:sz w:val="22"/>
          <w:szCs w:val="22"/>
        </w:rPr>
      </w:pPr>
      <w:r w:rsidRPr="003D67D8">
        <w:rPr>
          <w:sz w:val="22"/>
          <w:szCs w:val="22"/>
        </w:rPr>
        <w:t>Nadzór Inwestorski może zażądać od Wykonawcy przedstawienia stosownych dokumentów potwierdzających złożenie zamówienia na dostawę materiałów, których dostawa zapewni wykonanie przedmiotu zamówienia w terminie określonym umową.</w:t>
      </w:r>
    </w:p>
    <w:p w14:paraId="26249AC2" w14:textId="682AC481" w:rsidR="0091623D" w:rsidRPr="003D67D8" w:rsidRDefault="0091623D" w:rsidP="00D165BB">
      <w:pPr>
        <w:pStyle w:val="Akapitzlist"/>
        <w:numPr>
          <w:ilvl w:val="0"/>
          <w:numId w:val="13"/>
        </w:numPr>
        <w:tabs>
          <w:tab w:val="left" w:pos="142"/>
        </w:tabs>
        <w:spacing w:before="240" w:after="120" w:line="276" w:lineRule="auto"/>
        <w:contextualSpacing w:val="0"/>
        <w:jc w:val="both"/>
        <w:rPr>
          <w:sz w:val="22"/>
          <w:szCs w:val="22"/>
        </w:rPr>
      </w:pPr>
      <w:r w:rsidRPr="003D67D8">
        <w:rPr>
          <w:sz w:val="22"/>
          <w:szCs w:val="22"/>
        </w:rPr>
        <w:t xml:space="preserve">Dla robót instalacyjno-budowlanych nie objętych niniejszą Umową, w szczególności nie ujętych </w:t>
      </w:r>
      <w:r w:rsidR="00CA5396">
        <w:rPr>
          <w:sz w:val="22"/>
          <w:szCs w:val="22"/>
        </w:rPr>
        <w:t>dokumentacji projektowej</w:t>
      </w:r>
      <w:r w:rsidRPr="003D67D8">
        <w:rPr>
          <w:sz w:val="22"/>
          <w:szCs w:val="22"/>
        </w:rPr>
        <w:t>, a które nie były możliwe do przewidzenia w chwili wszczęcia postępowania o udzielenie zamówienia publicznego, w wyniku którego doszło do zawarcia Umowy, lecz są konieczne do realizacji przedmiotu Umowy, sporządzane będą protokoły konieczności wykonania tych robót.</w:t>
      </w:r>
    </w:p>
    <w:p w14:paraId="6551CC42" w14:textId="77777777" w:rsidR="0091623D" w:rsidRPr="003D67D8" w:rsidRDefault="0091623D" w:rsidP="00D165BB">
      <w:pPr>
        <w:pStyle w:val="Akapitzlist"/>
        <w:numPr>
          <w:ilvl w:val="0"/>
          <w:numId w:val="13"/>
        </w:numPr>
        <w:tabs>
          <w:tab w:val="left" w:pos="142"/>
        </w:tabs>
        <w:spacing w:before="240" w:after="120" w:line="276" w:lineRule="auto"/>
        <w:contextualSpacing w:val="0"/>
        <w:jc w:val="both"/>
        <w:rPr>
          <w:sz w:val="22"/>
          <w:szCs w:val="22"/>
        </w:rPr>
      </w:pPr>
      <w:r w:rsidRPr="003D67D8">
        <w:rPr>
          <w:sz w:val="22"/>
          <w:szCs w:val="22"/>
        </w:rPr>
        <w:t>Protokoły konieczności będą sporządzane i podpisywane przez Kierownika budowy, akceptowane przez Nadzór Inwestorski i Zamawiającego.</w:t>
      </w:r>
    </w:p>
    <w:p w14:paraId="250CEE7B" w14:textId="09508326" w:rsidR="00CA5396" w:rsidRPr="00681580" w:rsidRDefault="00CA5396" w:rsidP="00CA5396">
      <w:pPr>
        <w:pStyle w:val="Akapitzlist"/>
        <w:numPr>
          <w:ilvl w:val="0"/>
          <w:numId w:val="13"/>
        </w:numPr>
        <w:suppressAutoHyphens w:val="0"/>
        <w:spacing w:before="240" w:after="120" w:line="276" w:lineRule="auto"/>
        <w:contextualSpacing w:val="0"/>
        <w:jc w:val="both"/>
        <w:rPr>
          <w:sz w:val="22"/>
          <w:szCs w:val="22"/>
        </w:rPr>
      </w:pPr>
      <w:bookmarkStart w:id="316" w:name="_Hlk111723806"/>
      <w:r w:rsidRPr="00681580">
        <w:rPr>
          <w:sz w:val="22"/>
          <w:szCs w:val="22"/>
        </w:rPr>
        <w:t xml:space="preserve">Zamawiający wymaga zatrudnienia przez Wykonawcę lub Podwykonawcę na podstawie umowy o pracę osób wykonujących wszystkie czynności w zakresie realizacji zamówienia z wyłączeniem czynności wykonywanych przez kierownika budowy i kierowników robót, polegających na wykonywaniu pracy w </w:t>
      </w:r>
      <w:del w:id="317" w:author="Aleksandra Zimoch" w:date="2025-04-10T10:56:00Z">
        <w:r w:rsidDel="00A755CB">
          <w:rPr>
            <w:sz w:val="22"/>
            <w:szCs w:val="22"/>
          </w:rPr>
          <w:delText> </w:delText>
        </w:r>
      </w:del>
      <w:r w:rsidRPr="00681580">
        <w:rPr>
          <w:sz w:val="22"/>
          <w:szCs w:val="22"/>
        </w:rPr>
        <w:t>sposób określony w art. 22 § 1 ustawy z dnia 26 czerwca 1974 r. - Kodeks pracy (t.j. Dz. U</w:t>
      </w:r>
      <w:r>
        <w:rPr>
          <w:sz w:val="22"/>
          <w:szCs w:val="22"/>
        </w:rPr>
        <w:t>.</w:t>
      </w:r>
      <w:r w:rsidRPr="00681580">
        <w:rPr>
          <w:sz w:val="22"/>
          <w:szCs w:val="22"/>
        </w:rPr>
        <w:t xml:space="preserve"> z 202</w:t>
      </w:r>
      <w:ins w:id="318" w:author="Aleksandra Zimoch" w:date="2025-04-10T10:56:00Z">
        <w:r w:rsidR="00A755CB">
          <w:rPr>
            <w:sz w:val="22"/>
            <w:szCs w:val="22"/>
          </w:rPr>
          <w:t>5</w:t>
        </w:r>
      </w:ins>
      <w:del w:id="319" w:author="Aleksandra Zimoch" w:date="2025-04-10T10:56:00Z">
        <w:r w:rsidRPr="00681580" w:rsidDel="00A755CB">
          <w:rPr>
            <w:sz w:val="22"/>
            <w:szCs w:val="22"/>
          </w:rPr>
          <w:delText>3</w:delText>
        </w:r>
      </w:del>
      <w:r w:rsidRPr="00681580">
        <w:rPr>
          <w:sz w:val="22"/>
          <w:szCs w:val="22"/>
        </w:rPr>
        <w:t xml:space="preserve"> r., poz. </w:t>
      </w:r>
      <w:ins w:id="320" w:author="Aleksandra Zimoch" w:date="2025-04-10T10:56:00Z">
        <w:r w:rsidR="00A755CB">
          <w:rPr>
            <w:sz w:val="22"/>
            <w:szCs w:val="22"/>
          </w:rPr>
          <w:t xml:space="preserve"> 277</w:t>
        </w:r>
      </w:ins>
      <w:del w:id="321" w:author="Aleksandra Zimoch" w:date="2025-04-10T10:56:00Z">
        <w:r w:rsidRPr="00681580" w:rsidDel="00A755CB">
          <w:rPr>
            <w:sz w:val="22"/>
            <w:szCs w:val="22"/>
          </w:rPr>
          <w:delText>1465</w:delText>
        </w:r>
      </w:del>
      <w:r w:rsidRPr="00681580">
        <w:rPr>
          <w:sz w:val="22"/>
          <w:szCs w:val="22"/>
        </w:rPr>
        <w:t xml:space="preserve"> z </w:t>
      </w:r>
      <w:proofErr w:type="spellStart"/>
      <w:r w:rsidRPr="00681580">
        <w:rPr>
          <w:sz w:val="22"/>
          <w:szCs w:val="22"/>
        </w:rPr>
        <w:t>późn</w:t>
      </w:r>
      <w:proofErr w:type="spellEnd"/>
      <w:r w:rsidRPr="00681580">
        <w:rPr>
          <w:sz w:val="22"/>
          <w:szCs w:val="22"/>
        </w:rPr>
        <w:t xml:space="preserve">. zm.). Sposób dokumentowania zatrudnienia osób wykonujących ww. czynności: </w:t>
      </w:r>
    </w:p>
    <w:p w14:paraId="7C25A20C" w14:textId="77777777" w:rsidR="00CA5396" w:rsidRPr="00681580" w:rsidRDefault="00CA5396" w:rsidP="00CA5396">
      <w:pPr>
        <w:spacing w:before="100" w:beforeAutospacing="1" w:after="100" w:afterAutospacing="1" w:line="276" w:lineRule="auto"/>
        <w:ind w:left="426"/>
        <w:jc w:val="both"/>
        <w:rPr>
          <w:sz w:val="22"/>
          <w:szCs w:val="22"/>
        </w:rPr>
      </w:pPr>
      <w:r w:rsidRPr="00681580">
        <w:rPr>
          <w:sz w:val="22"/>
          <w:szCs w:val="22"/>
        </w:rPr>
        <w:t xml:space="preserve">Zamawiający wymaga zatrudnienia na podstawie umowy o pracę przez Wykonawcę lub podwykonawcę osób wykonujących wskazane poniżej czynności w trakcie realizacji zamówienia: </w:t>
      </w:r>
    </w:p>
    <w:p w14:paraId="4AC69D7F" w14:textId="18C0AABD" w:rsidR="00CA5396" w:rsidRDefault="00A16A16" w:rsidP="00CA5396">
      <w:pPr>
        <w:pStyle w:val="Akapitzlist"/>
        <w:numPr>
          <w:ilvl w:val="0"/>
          <w:numId w:val="49"/>
        </w:numPr>
        <w:suppressAutoHyphens w:val="0"/>
        <w:spacing w:before="100" w:beforeAutospacing="1" w:after="100" w:afterAutospacing="1" w:line="276" w:lineRule="auto"/>
        <w:contextualSpacing w:val="0"/>
        <w:jc w:val="both"/>
        <w:rPr>
          <w:ins w:id="322" w:author="aswiatkowski" w:date="2025-06-05T11:54:00Z" w16du:dateUtc="2025-06-05T09:54:00Z"/>
          <w:sz w:val="22"/>
          <w:szCs w:val="22"/>
        </w:rPr>
      </w:pPr>
      <w:ins w:id="323" w:author="aswiatkowski" w:date="2025-06-05T11:56:00Z" w16du:dateUtc="2025-06-05T09:56:00Z">
        <w:r w:rsidRPr="00681580">
          <w:rPr>
            <w:sz w:val="22"/>
            <w:szCs w:val="22"/>
          </w:rPr>
          <w:t>osoby wykonujące czynności ogólnobudowlane</w:t>
        </w:r>
        <w:r>
          <w:rPr>
            <w:sz w:val="22"/>
            <w:szCs w:val="22"/>
          </w:rPr>
          <w:t xml:space="preserve"> – roboty drogowe</w:t>
        </w:r>
      </w:ins>
      <w:del w:id="324" w:author="aswiatkowski" w:date="2025-06-05T11:56:00Z" w16du:dateUtc="2025-06-05T09:56:00Z">
        <w:r w:rsidR="00CA5396" w:rsidRPr="00681580" w:rsidDel="00A16A16">
          <w:rPr>
            <w:sz w:val="22"/>
            <w:szCs w:val="22"/>
          </w:rPr>
          <w:delText>osoby wykonujące czynności ogólnobudowlane</w:delText>
        </w:r>
      </w:del>
      <w:r w:rsidR="00CA5396" w:rsidRPr="00681580">
        <w:rPr>
          <w:sz w:val="22"/>
          <w:szCs w:val="22"/>
        </w:rPr>
        <w:t>;</w:t>
      </w:r>
    </w:p>
    <w:p w14:paraId="32DB2F07" w14:textId="17EFEBB0" w:rsidR="00A16A16" w:rsidRPr="00A16A16" w:rsidRDefault="00A16A16" w:rsidP="00A16A16">
      <w:pPr>
        <w:pStyle w:val="Akapitzlist"/>
        <w:numPr>
          <w:ilvl w:val="0"/>
          <w:numId w:val="49"/>
        </w:numPr>
        <w:suppressAutoHyphens w:val="0"/>
        <w:spacing w:before="100" w:beforeAutospacing="1" w:after="100" w:afterAutospacing="1" w:line="276" w:lineRule="auto"/>
        <w:contextualSpacing w:val="0"/>
        <w:jc w:val="both"/>
        <w:rPr>
          <w:sz w:val="22"/>
          <w:szCs w:val="22"/>
          <w:rPrChange w:id="325" w:author="aswiatkowski" w:date="2025-06-05T11:54:00Z" w16du:dateUtc="2025-06-05T09:54:00Z">
            <w:rPr/>
          </w:rPrChange>
        </w:rPr>
      </w:pPr>
      <w:ins w:id="326" w:author="aswiatkowski" w:date="2025-06-05T11:54:00Z" w16du:dateUtc="2025-06-05T09:54:00Z">
        <w:r w:rsidRPr="00681580">
          <w:rPr>
            <w:sz w:val="22"/>
            <w:szCs w:val="22"/>
          </w:rPr>
          <w:t xml:space="preserve">osoby wykonujące czynności </w:t>
        </w:r>
        <w:r>
          <w:rPr>
            <w:sz w:val="22"/>
            <w:szCs w:val="22"/>
          </w:rPr>
          <w:t>instalacyjne;</w:t>
        </w:r>
      </w:ins>
    </w:p>
    <w:p w14:paraId="4094E3C8" w14:textId="2957B13F" w:rsidR="00CA5396" w:rsidRPr="00681580" w:rsidDel="00A97A76" w:rsidRDefault="00CA5396" w:rsidP="00CA5396">
      <w:pPr>
        <w:pStyle w:val="Akapitzlist"/>
        <w:numPr>
          <w:ilvl w:val="0"/>
          <w:numId w:val="49"/>
        </w:numPr>
        <w:suppressAutoHyphens w:val="0"/>
        <w:spacing w:before="100" w:beforeAutospacing="1" w:after="100" w:afterAutospacing="1" w:line="276" w:lineRule="auto"/>
        <w:contextualSpacing w:val="0"/>
        <w:jc w:val="both"/>
        <w:rPr>
          <w:del w:id="327" w:author="aswiatkowski" w:date="2025-06-04T10:41:00Z" w16du:dateUtc="2025-06-04T08:41:00Z"/>
          <w:sz w:val="22"/>
          <w:szCs w:val="22"/>
        </w:rPr>
      </w:pPr>
      <w:del w:id="328" w:author="aswiatkowski" w:date="2025-06-04T10:41:00Z" w16du:dateUtc="2025-06-04T08:41:00Z">
        <w:r w:rsidRPr="00681580" w:rsidDel="00A97A76">
          <w:rPr>
            <w:sz w:val="22"/>
            <w:szCs w:val="22"/>
          </w:rPr>
          <w:delText>osoby wykonujące czynności instalacyjne;</w:delText>
        </w:r>
      </w:del>
    </w:p>
    <w:p w14:paraId="2AF356E9" w14:textId="480D9266" w:rsidR="00CA5396" w:rsidRPr="00A97A76" w:rsidRDefault="00CA5396" w:rsidP="00A97A76">
      <w:pPr>
        <w:pStyle w:val="Akapitzlist"/>
        <w:numPr>
          <w:ilvl w:val="0"/>
          <w:numId w:val="49"/>
        </w:numPr>
        <w:suppressAutoHyphens w:val="0"/>
        <w:spacing w:before="100" w:beforeAutospacing="1" w:after="120" w:line="276" w:lineRule="auto"/>
        <w:contextualSpacing w:val="0"/>
        <w:jc w:val="both"/>
        <w:rPr>
          <w:sz w:val="22"/>
          <w:szCs w:val="22"/>
          <w:rPrChange w:id="329" w:author="aswiatkowski" w:date="2025-06-04T10:41:00Z" w16du:dateUtc="2025-06-04T08:41:00Z">
            <w:rPr/>
          </w:rPrChange>
        </w:rPr>
      </w:pPr>
      <w:r w:rsidRPr="00A97A76">
        <w:rPr>
          <w:sz w:val="22"/>
          <w:szCs w:val="22"/>
          <w:rPrChange w:id="330" w:author="aswiatkowski" w:date="2025-06-04T10:41:00Z" w16du:dateUtc="2025-06-04T08:41:00Z">
            <w:rPr/>
          </w:rPrChange>
        </w:rPr>
        <w:t>osoby będące operatorami sprzętu, maszyn i urządzeń;</w:t>
      </w:r>
    </w:p>
    <w:p w14:paraId="5459E7A9" w14:textId="5ABC409F" w:rsidR="00CA5396" w:rsidRPr="00681580" w:rsidRDefault="00CA5396" w:rsidP="00CA5396">
      <w:pPr>
        <w:pStyle w:val="Akapitzlist"/>
        <w:numPr>
          <w:ilvl w:val="0"/>
          <w:numId w:val="13"/>
        </w:numPr>
        <w:spacing w:after="120" w:line="276" w:lineRule="auto"/>
        <w:contextualSpacing w:val="0"/>
        <w:jc w:val="both"/>
        <w:rPr>
          <w:sz w:val="22"/>
          <w:szCs w:val="22"/>
        </w:rPr>
      </w:pPr>
      <w:r w:rsidRPr="00681580">
        <w:rPr>
          <w:sz w:val="22"/>
          <w:szCs w:val="22"/>
        </w:rPr>
        <w:t>Wykonawca przed rozpoczęciem wykonywania czynności, dotyczących realizacji zadania, zobowiązany jest dostarczyć Zamawiającemu oświadczenie o zatrudnieniu na podstawie umowy o pracę osób, o których mowa w pkt. 1</w:t>
      </w:r>
      <w:r w:rsidR="003E3EBC">
        <w:rPr>
          <w:sz w:val="22"/>
          <w:szCs w:val="22"/>
        </w:rPr>
        <w:t>2;</w:t>
      </w:r>
    </w:p>
    <w:p w14:paraId="18190F05" w14:textId="726A292B" w:rsidR="00CA5396" w:rsidRPr="00681580" w:rsidRDefault="00CA5396" w:rsidP="00CA5396">
      <w:pPr>
        <w:pStyle w:val="Akapitzlist"/>
        <w:numPr>
          <w:ilvl w:val="0"/>
          <w:numId w:val="13"/>
        </w:numPr>
        <w:spacing w:after="120" w:line="276" w:lineRule="auto"/>
        <w:contextualSpacing w:val="0"/>
        <w:jc w:val="both"/>
        <w:rPr>
          <w:sz w:val="22"/>
          <w:szCs w:val="22"/>
        </w:rPr>
      </w:pPr>
      <w:r w:rsidRPr="00681580">
        <w:rPr>
          <w:sz w:val="22"/>
          <w:szCs w:val="22"/>
        </w:rPr>
        <w:t>W trakcie realizacji zamówienia Zamawiający uprawniony jest do wykonywania czynności kontrolnych wobec Wykonawcy</w:t>
      </w:r>
      <w:ins w:id="331" w:author="Aleksandra Zimoch" w:date="2025-04-10T10:57:00Z">
        <w:r w:rsidR="00A755CB">
          <w:rPr>
            <w:sz w:val="22"/>
            <w:szCs w:val="22"/>
          </w:rPr>
          <w:t>,</w:t>
        </w:r>
      </w:ins>
      <w:r w:rsidRPr="00681580">
        <w:rPr>
          <w:sz w:val="22"/>
          <w:szCs w:val="22"/>
        </w:rPr>
        <w:t xml:space="preserve"> odnośnie spełniania przez Wykonawcę lub podwykonawcę wymogu zatrudnienia na </w:t>
      </w:r>
      <w:r w:rsidRPr="00681580">
        <w:rPr>
          <w:sz w:val="22"/>
          <w:szCs w:val="22"/>
        </w:rPr>
        <w:lastRenderedPageBreak/>
        <w:t>podstawie umowy o pracę osób wykonujących wskazane w pkt. 1</w:t>
      </w:r>
      <w:r w:rsidR="003E3EBC">
        <w:rPr>
          <w:sz w:val="22"/>
          <w:szCs w:val="22"/>
        </w:rPr>
        <w:t>2</w:t>
      </w:r>
      <w:r w:rsidRPr="00681580">
        <w:rPr>
          <w:sz w:val="22"/>
          <w:szCs w:val="22"/>
        </w:rPr>
        <w:t xml:space="preserve"> czynności. Zamawiający uprawniony jest w szczególności do: </w:t>
      </w:r>
    </w:p>
    <w:p w14:paraId="1461F761" w14:textId="77777777" w:rsidR="00CA5396" w:rsidRPr="00681580" w:rsidRDefault="00CA5396" w:rsidP="00CA5396">
      <w:pPr>
        <w:pStyle w:val="Akapitzlist"/>
        <w:numPr>
          <w:ilvl w:val="0"/>
          <w:numId w:val="50"/>
        </w:numPr>
        <w:spacing w:before="100" w:beforeAutospacing="1" w:after="100" w:afterAutospacing="1" w:line="276" w:lineRule="auto"/>
        <w:contextualSpacing w:val="0"/>
        <w:jc w:val="both"/>
        <w:rPr>
          <w:sz w:val="22"/>
          <w:szCs w:val="22"/>
        </w:rPr>
      </w:pPr>
      <w:r w:rsidRPr="00681580">
        <w:rPr>
          <w:sz w:val="22"/>
          <w:szCs w:val="22"/>
        </w:rPr>
        <w:t>żądania oświadczeń i dokumentów w zakresie potwierdzenia spełniania ww. wymogów i dokonywania ich oceny;</w:t>
      </w:r>
    </w:p>
    <w:p w14:paraId="0D5BFF6F" w14:textId="77777777" w:rsidR="00CA5396" w:rsidRPr="00681580" w:rsidRDefault="00CA5396" w:rsidP="00CA5396">
      <w:pPr>
        <w:pStyle w:val="Akapitzlist"/>
        <w:numPr>
          <w:ilvl w:val="0"/>
          <w:numId w:val="50"/>
        </w:numPr>
        <w:spacing w:before="100" w:beforeAutospacing="1" w:after="100" w:afterAutospacing="1" w:line="276" w:lineRule="auto"/>
        <w:contextualSpacing w:val="0"/>
        <w:jc w:val="both"/>
        <w:rPr>
          <w:sz w:val="22"/>
          <w:szCs w:val="22"/>
        </w:rPr>
      </w:pPr>
      <w:r w:rsidRPr="00681580">
        <w:rPr>
          <w:sz w:val="22"/>
          <w:szCs w:val="22"/>
        </w:rPr>
        <w:t>żądania wyjaśnień w przypadku wątpliwości w zakresie potwierdzenia spełniania ww. wymogów;</w:t>
      </w:r>
    </w:p>
    <w:p w14:paraId="1D630BD6" w14:textId="77777777" w:rsidR="00CA5396" w:rsidRPr="00681580" w:rsidRDefault="00CA5396" w:rsidP="00CA5396">
      <w:pPr>
        <w:pStyle w:val="Akapitzlist"/>
        <w:numPr>
          <w:ilvl w:val="0"/>
          <w:numId w:val="50"/>
        </w:numPr>
        <w:spacing w:before="100" w:beforeAutospacing="1" w:after="100" w:afterAutospacing="1" w:line="276" w:lineRule="auto"/>
        <w:contextualSpacing w:val="0"/>
        <w:jc w:val="both"/>
        <w:rPr>
          <w:sz w:val="22"/>
          <w:szCs w:val="22"/>
        </w:rPr>
      </w:pPr>
      <w:r w:rsidRPr="00681580">
        <w:rPr>
          <w:sz w:val="22"/>
          <w:szCs w:val="22"/>
        </w:rPr>
        <w:t>przeprowadzania kontroli na miejscu wykonywania świadczenia</w:t>
      </w:r>
    </w:p>
    <w:p w14:paraId="7BC9C14B" w14:textId="77777777" w:rsidR="00CA5396" w:rsidRPr="00681580" w:rsidRDefault="00CA5396" w:rsidP="00CA5396">
      <w:pPr>
        <w:pStyle w:val="Akapitzlist"/>
        <w:numPr>
          <w:ilvl w:val="0"/>
          <w:numId w:val="50"/>
        </w:numPr>
        <w:spacing w:after="120" w:line="276" w:lineRule="auto"/>
        <w:contextualSpacing w:val="0"/>
        <w:jc w:val="both"/>
        <w:rPr>
          <w:sz w:val="22"/>
          <w:szCs w:val="22"/>
        </w:rPr>
      </w:pPr>
      <w:r w:rsidRPr="00681580">
        <w:rPr>
          <w:sz w:val="22"/>
          <w:szCs w:val="22"/>
        </w:rPr>
        <w:t>w przypadku uzasadnionych wątpliwości co do przestrzegania prawa pracy przez Wykonawcę lub podwykonawcę, Zamawiający może zwrócić się o przeprowadzenie kontroli przez Państwową Inspekcję Pracy.</w:t>
      </w:r>
    </w:p>
    <w:p w14:paraId="06094F10" w14:textId="6404A9AA" w:rsidR="00CA5396" w:rsidRPr="00681580" w:rsidRDefault="00CA5396" w:rsidP="00CA5396">
      <w:pPr>
        <w:pStyle w:val="Akapitzlist"/>
        <w:numPr>
          <w:ilvl w:val="0"/>
          <w:numId w:val="13"/>
        </w:numPr>
        <w:spacing w:after="120" w:line="276" w:lineRule="auto"/>
        <w:contextualSpacing w:val="0"/>
        <w:jc w:val="both"/>
        <w:rPr>
          <w:sz w:val="22"/>
          <w:szCs w:val="22"/>
        </w:rPr>
      </w:pPr>
      <w:r w:rsidRPr="00681580">
        <w:rPr>
          <w:sz w:val="22"/>
          <w:szCs w:val="22"/>
        </w:rPr>
        <w:t>W trakcie realizacji zamówienia na każde żądanie Zamawiającego, w terminie wskazanym przez Zamawiającego nie krótszym niż 5 dni roboczych, Wykonawca przedłoży Zamawiającemu wskazane poniżej dowody w celu potwierdzenia spełnienia wymogu zatrudnienia na podstawie umowy o pracę przez Wykonawcę lub podwykonawcę osób wykonujących wskazane w pkt. 1</w:t>
      </w:r>
      <w:r w:rsidR="003E3EBC">
        <w:rPr>
          <w:sz w:val="22"/>
          <w:szCs w:val="22"/>
        </w:rPr>
        <w:t>2</w:t>
      </w:r>
      <w:r w:rsidRPr="00681580">
        <w:rPr>
          <w:sz w:val="22"/>
          <w:szCs w:val="22"/>
        </w:rPr>
        <w:t xml:space="preserve"> czynności w trakcie realizacji zamówienia:</w:t>
      </w:r>
    </w:p>
    <w:p w14:paraId="2E2AD32F" w14:textId="77777777" w:rsidR="00CA5396" w:rsidRPr="00681580" w:rsidRDefault="00CA5396" w:rsidP="00CA5396">
      <w:pPr>
        <w:pStyle w:val="Akapitzlist"/>
        <w:numPr>
          <w:ilvl w:val="0"/>
          <w:numId w:val="51"/>
        </w:numPr>
        <w:suppressAutoHyphens w:val="0"/>
        <w:spacing w:before="100" w:beforeAutospacing="1" w:after="100" w:afterAutospacing="1" w:line="276" w:lineRule="auto"/>
        <w:contextualSpacing w:val="0"/>
        <w:jc w:val="both"/>
        <w:rPr>
          <w:sz w:val="22"/>
          <w:szCs w:val="22"/>
        </w:rPr>
      </w:pPr>
      <w:r w:rsidRPr="00681580">
        <w:rPr>
          <w:sz w:val="22"/>
          <w:szCs w:val="22"/>
        </w:rPr>
        <w:t>oświadczenie Wykonawcy lub podwykonawcy</w:t>
      </w:r>
      <w:r w:rsidRPr="00681580">
        <w:rPr>
          <w:b/>
          <w:sz w:val="22"/>
          <w:szCs w:val="22"/>
        </w:rPr>
        <w:t xml:space="preserve"> </w:t>
      </w:r>
      <w:r w:rsidRPr="00681580">
        <w:rPr>
          <w:sz w:val="22"/>
          <w:szCs w:val="22"/>
        </w:rPr>
        <w:t>o zatrudnieniu na podstawie umowy o pracę osób wykonujących czynności, których dotyczy wezwanie Zamawiającego;</w:t>
      </w:r>
      <w:r w:rsidRPr="00681580">
        <w:rPr>
          <w:b/>
          <w:sz w:val="22"/>
          <w:szCs w:val="22"/>
        </w:rPr>
        <w:t xml:space="preserve"> </w:t>
      </w:r>
      <w:r w:rsidRPr="00681580">
        <w:rPr>
          <w:sz w:val="22"/>
          <w:szCs w:val="22"/>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w:t>
      </w:r>
      <w:r>
        <w:rPr>
          <w:sz w:val="22"/>
          <w:szCs w:val="22"/>
        </w:rPr>
        <w:t> </w:t>
      </w:r>
      <w:r w:rsidRPr="00681580">
        <w:rPr>
          <w:sz w:val="22"/>
          <w:szCs w:val="22"/>
        </w:rPr>
        <w:t>pracę i wymiaru etatu oraz podpis osoby uprawnionej do złożenia oświadczenia w imieniu Wykonawcy lub podwykonawcy;</w:t>
      </w:r>
    </w:p>
    <w:p w14:paraId="3BF478A8" w14:textId="77777777" w:rsidR="00CA5396" w:rsidRPr="00681580" w:rsidRDefault="00CA5396" w:rsidP="00CA5396">
      <w:pPr>
        <w:pStyle w:val="Akapitzlist"/>
        <w:numPr>
          <w:ilvl w:val="0"/>
          <w:numId w:val="51"/>
        </w:numPr>
        <w:suppressAutoHyphens w:val="0"/>
        <w:spacing w:before="100" w:beforeAutospacing="1" w:after="100" w:afterAutospacing="1" w:line="276" w:lineRule="auto"/>
        <w:contextualSpacing w:val="0"/>
        <w:jc w:val="both"/>
        <w:rPr>
          <w:sz w:val="22"/>
          <w:szCs w:val="22"/>
        </w:rPr>
      </w:pPr>
      <w:r w:rsidRPr="00681580">
        <w:rPr>
          <w:sz w:val="22"/>
          <w:szCs w:val="22"/>
        </w:rPr>
        <w:t>poświadczoną za zgodność z oryginałem odpowiednio przez Wykonawcę lub podwykonawcę</w:t>
      </w:r>
      <w:r w:rsidRPr="00681580">
        <w:rPr>
          <w:b/>
          <w:sz w:val="22"/>
          <w:szCs w:val="22"/>
        </w:rPr>
        <w:t xml:space="preserve"> </w:t>
      </w:r>
      <w:r w:rsidRPr="00681580">
        <w:rPr>
          <w:sz w:val="22"/>
          <w:szCs w:val="22"/>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w:t>
      </w:r>
      <w:r>
        <w:rPr>
          <w:sz w:val="22"/>
          <w:szCs w:val="22"/>
        </w:rPr>
        <w:t> </w:t>
      </w:r>
      <w:r w:rsidRPr="00681580">
        <w:rPr>
          <w:sz w:val="22"/>
          <w:szCs w:val="22"/>
        </w:rPr>
        <w:t xml:space="preserve">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(tj. w szczególności bez adresów, nr PESEL pracowników); imię i nazwisko pracownika nie podlega </w:t>
      </w:r>
      <w:proofErr w:type="spellStart"/>
      <w:r w:rsidRPr="00681580">
        <w:rPr>
          <w:sz w:val="22"/>
          <w:szCs w:val="22"/>
        </w:rPr>
        <w:t>anonimizacji</w:t>
      </w:r>
      <w:proofErr w:type="spellEnd"/>
      <w:r w:rsidRPr="00681580">
        <w:rPr>
          <w:sz w:val="22"/>
          <w:szCs w:val="22"/>
        </w:rPr>
        <w:t>; informacje takie jak: data zawarcia umowy, rodzaj umowy o pracę i wymiar etatu powinny być możliwe do zidentyfikowania;</w:t>
      </w:r>
    </w:p>
    <w:p w14:paraId="2CC5A2EB" w14:textId="77777777" w:rsidR="00CA5396" w:rsidRPr="00681580" w:rsidRDefault="00CA5396" w:rsidP="00CA5396">
      <w:pPr>
        <w:pStyle w:val="Akapitzlist"/>
        <w:numPr>
          <w:ilvl w:val="0"/>
          <w:numId w:val="51"/>
        </w:numPr>
        <w:suppressAutoHyphens w:val="0"/>
        <w:spacing w:after="120" w:line="276" w:lineRule="auto"/>
        <w:contextualSpacing w:val="0"/>
        <w:jc w:val="both"/>
        <w:rPr>
          <w:sz w:val="22"/>
          <w:szCs w:val="22"/>
        </w:rPr>
      </w:pPr>
      <w:r w:rsidRPr="00681580">
        <w:rPr>
          <w:sz w:val="22"/>
          <w:szCs w:val="22"/>
        </w:rPr>
        <w:t>inne dokumenty zawierające informacje, w tym dane osobowe, niezbędne do weryfikacji zatrudnienia na podstawie umowy o pracę, w szczególności imię i nazwisko zatrudnionego pracownika, datę zawarcia umowy o prac, rodzaj umowy o pracę oraz zakres obowiązków pracownika.</w:t>
      </w:r>
    </w:p>
    <w:p w14:paraId="3507DBB3" w14:textId="77777777" w:rsidR="00CA5396" w:rsidRPr="00681580" w:rsidRDefault="00CA5396" w:rsidP="00CA5396">
      <w:pPr>
        <w:pStyle w:val="Akapitzlist"/>
        <w:numPr>
          <w:ilvl w:val="1"/>
          <w:numId w:val="51"/>
        </w:numPr>
        <w:suppressAutoHyphens w:val="0"/>
        <w:spacing w:after="120" w:line="276" w:lineRule="auto"/>
        <w:contextualSpacing w:val="0"/>
        <w:jc w:val="both"/>
        <w:rPr>
          <w:sz w:val="22"/>
          <w:szCs w:val="22"/>
        </w:rPr>
      </w:pPr>
      <w:r w:rsidRPr="00681580">
        <w:rPr>
          <w:sz w:val="22"/>
          <w:szCs w:val="22"/>
        </w:rPr>
        <w:t>Zaświadczenie właściwego oddziału ZUS, potwierdzające opłacenie przez Wykonawcę lub podwykonawcę składek na ubezpieczenia społeczne i zdrowotne z tytułu zatrudnienia na podstawie umów o prace za ostatni okres rozliczeniowy,</w:t>
      </w:r>
    </w:p>
    <w:p w14:paraId="09844310" w14:textId="77777777" w:rsidR="00CA5396" w:rsidRPr="00681580" w:rsidRDefault="00CA5396" w:rsidP="00CA5396">
      <w:pPr>
        <w:pStyle w:val="Akapitzlist"/>
        <w:numPr>
          <w:ilvl w:val="1"/>
          <w:numId w:val="51"/>
        </w:numPr>
        <w:suppressAutoHyphens w:val="0"/>
        <w:spacing w:after="120" w:line="276" w:lineRule="auto"/>
        <w:contextualSpacing w:val="0"/>
        <w:jc w:val="both"/>
        <w:rPr>
          <w:sz w:val="22"/>
          <w:szCs w:val="22"/>
        </w:rPr>
      </w:pPr>
      <w:r w:rsidRPr="00681580">
        <w:rPr>
          <w:sz w:val="22"/>
          <w:szCs w:val="22"/>
        </w:rPr>
        <w:t xml:space="preserve">Poświadczona za zgodność z oryginałem kopia dowodu potwierdzającego zgłoszenie pracownika przez pracodawcę do ubezpieczeń, zanonimizowana w sposób zapewni jacy ochronę danych osobowych pracownika (nie podlega </w:t>
      </w:r>
      <w:proofErr w:type="spellStart"/>
      <w:r w:rsidRPr="00681580">
        <w:rPr>
          <w:sz w:val="22"/>
          <w:szCs w:val="22"/>
        </w:rPr>
        <w:t>anonimizacji</w:t>
      </w:r>
      <w:proofErr w:type="spellEnd"/>
      <w:r w:rsidRPr="00681580">
        <w:rPr>
          <w:sz w:val="22"/>
          <w:szCs w:val="22"/>
        </w:rPr>
        <w:t xml:space="preserve"> imię i nazwisko pracownika)</w:t>
      </w:r>
    </w:p>
    <w:p w14:paraId="320D78E8" w14:textId="3B2E0776" w:rsidR="00CA5396" w:rsidRPr="00736AF3" w:rsidRDefault="00CA5396" w:rsidP="00CA5396">
      <w:pPr>
        <w:pStyle w:val="Akapitzlist"/>
        <w:numPr>
          <w:ilvl w:val="0"/>
          <w:numId w:val="13"/>
        </w:numPr>
        <w:suppressAutoHyphens w:val="0"/>
        <w:spacing w:after="120" w:line="276" w:lineRule="auto"/>
        <w:contextualSpacing w:val="0"/>
        <w:jc w:val="both"/>
        <w:rPr>
          <w:sz w:val="22"/>
          <w:szCs w:val="22"/>
        </w:rPr>
      </w:pPr>
      <w:r w:rsidRPr="00681580">
        <w:rPr>
          <w:sz w:val="22"/>
          <w:szCs w:val="22"/>
        </w:rPr>
        <w:t>Z tytułu niespełnienia przez Wykonawcę lub podwykonawcę wymogu zatrudnienia na podstawie umowy o</w:t>
      </w:r>
      <w:del w:id="332" w:author="Aleksandra Zimoch" w:date="2025-04-10T10:57:00Z">
        <w:r w:rsidRPr="00681580" w:rsidDel="00A755CB">
          <w:rPr>
            <w:sz w:val="22"/>
            <w:szCs w:val="22"/>
          </w:rPr>
          <w:delText xml:space="preserve"> </w:delText>
        </w:r>
      </w:del>
      <w:r>
        <w:rPr>
          <w:sz w:val="22"/>
          <w:szCs w:val="22"/>
        </w:rPr>
        <w:t> </w:t>
      </w:r>
      <w:r w:rsidRPr="00681580">
        <w:rPr>
          <w:sz w:val="22"/>
          <w:szCs w:val="22"/>
        </w:rPr>
        <w:t>pracę osób wykonujących wskazane w pkt. 1</w:t>
      </w:r>
      <w:r w:rsidR="003E3EBC">
        <w:rPr>
          <w:sz w:val="22"/>
          <w:szCs w:val="22"/>
        </w:rPr>
        <w:t>2</w:t>
      </w:r>
      <w:r w:rsidRPr="00681580">
        <w:rPr>
          <w:sz w:val="22"/>
          <w:szCs w:val="22"/>
        </w:rPr>
        <w:t xml:space="preserve"> czynności Zamawiający przewiduje sankcję w postaci obowiązku zapłaty przez Wykonawcę kary umownej w wysokości określonej w projekcie umowy w sprawie zamówienia publicznego. Niezłożenie przez Wykonawcę w wyznaczonym przez Zamawiającego terminie żądanych przez Zamawiającego dowodów w celu potwierdzenia spełnienia przez Wykonawcę lub </w:t>
      </w:r>
      <w:r w:rsidRPr="00681580">
        <w:rPr>
          <w:sz w:val="22"/>
          <w:szCs w:val="22"/>
        </w:rPr>
        <w:lastRenderedPageBreak/>
        <w:t>podwykonawcę wymogu zatrudnienia na podstawie umowy o pracę traktowane będzie jako niespełnienie przez Wykonawcę lub podwykonawcę wymogu zatrudnienia na podstawie umowy o pracę osób wykonujących wskazane w pkt. 1</w:t>
      </w:r>
      <w:r w:rsidR="003E3EBC">
        <w:rPr>
          <w:sz w:val="22"/>
          <w:szCs w:val="22"/>
        </w:rPr>
        <w:t>2</w:t>
      </w:r>
      <w:r w:rsidRPr="00681580">
        <w:rPr>
          <w:sz w:val="22"/>
          <w:szCs w:val="22"/>
        </w:rPr>
        <w:t xml:space="preserve"> czynności.</w:t>
      </w:r>
      <w:bookmarkEnd w:id="316"/>
    </w:p>
    <w:p w14:paraId="39F2B6DB" w14:textId="77777777" w:rsidR="007D157E" w:rsidRDefault="007D157E" w:rsidP="007D157E">
      <w:pPr>
        <w:pStyle w:val="Akapitzlist"/>
        <w:spacing w:before="240" w:after="120" w:line="276" w:lineRule="auto"/>
        <w:ind w:left="357" w:firstLine="0"/>
        <w:jc w:val="both"/>
        <w:rPr>
          <w:sz w:val="22"/>
          <w:szCs w:val="22"/>
        </w:rPr>
      </w:pPr>
    </w:p>
    <w:p w14:paraId="708F663A" w14:textId="77777777" w:rsidR="007D157E" w:rsidRPr="00A755CB" w:rsidRDefault="0091623D" w:rsidP="007D157E">
      <w:pPr>
        <w:pStyle w:val="Akapitzlist"/>
        <w:spacing w:before="240" w:after="120" w:line="480" w:lineRule="auto"/>
        <w:ind w:left="357" w:firstLine="0"/>
        <w:jc w:val="center"/>
        <w:rPr>
          <w:b/>
          <w:bCs/>
          <w:sz w:val="22"/>
          <w:szCs w:val="22"/>
          <w:rPrChange w:id="333" w:author="Aleksandra Zimoch" w:date="2025-04-10T10:57:00Z">
            <w:rPr>
              <w:sz w:val="22"/>
              <w:szCs w:val="22"/>
            </w:rPr>
          </w:rPrChange>
        </w:rPr>
      </w:pPr>
      <w:r w:rsidRPr="00A755CB">
        <w:rPr>
          <w:b/>
          <w:bCs/>
          <w:sz w:val="22"/>
          <w:szCs w:val="22"/>
          <w:rPrChange w:id="334" w:author="Aleksandra Zimoch" w:date="2025-04-10T10:57:00Z">
            <w:rPr>
              <w:sz w:val="22"/>
              <w:szCs w:val="22"/>
            </w:rPr>
          </w:rPrChange>
        </w:rPr>
        <w:t>§ 3</w:t>
      </w:r>
    </w:p>
    <w:p w14:paraId="7EDF6351" w14:textId="258D4E98" w:rsidR="007D157E" w:rsidRPr="00A755CB" w:rsidRDefault="0091623D" w:rsidP="00AE1E3D">
      <w:pPr>
        <w:pStyle w:val="Akapitzlist"/>
        <w:spacing w:before="240" w:after="120" w:line="480" w:lineRule="auto"/>
        <w:ind w:left="357" w:firstLine="0"/>
        <w:jc w:val="center"/>
        <w:rPr>
          <w:b/>
          <w:bCs/>
          <w:sz w:val="22"/>
          <w:szCs w:val="22"/>
          <w:rPrChange w:id="335" w:author="Aleksandra Zimoch" w:date="2025-04-10T10:57:00Z">
            <w:rPr>
              <w:sz w:val="22"/>
              <w:szCs w:val="22"/>
            </w:rPr>
          </w:rPrChange>
        </w:rPr>
      </w:pPr>
      <w:r w:rsidRPr="00A755CB">
        <w:rPr>
          <w:b/>
          <w:bCs/>
          <w:sz w:val="22"/>
          <w:szCs w:val="22"/>
          <w:rPrChange w:id="336" w:author="Aleksandra Zimoch" w:date="2025-04-10T10:57:00Z">
            <w:rPr>
              <w:sz w:val="22"/>
              <w:szCs w:val="22"/>
            </w:rPr>
          </w:rPrChange>
        </w:rPr>
        <w:t>Termin i sposób realizacji</w:t>
      </w:r>
    </w:p>
    <w:p w14:paraId="09D0300B" w14:textId="60CC643D" w:rsidR="00C91951" w:rsidRDefault="00C91951" w:rsidP="00D00656">
      <w:pPr>
        <w:pStyle w:val="Akapitzlist"/>
        <w:numPr>
          <w:ilvl w:val="0"/>
          <w:numId w:val="44"/>
        </w:numPr>
        <w:spacing w:after="120" w:line="276" w:lineRule="auto"/>
        <w:ind w:left="357" w:hanging="357"/>
        <w:jc w:val="both"/>
        <w:rPr>
          <w:ins w:id="337" w:author="aswiatkowski" w:date="2025-06-05T11:59:00Z" w16du:dateUtc="2025-06-05T09:59:00Z"/>
          <w:sz w:val="22"/>
          <w:szCs w:val="22"/>
        </w:rPr>
      </w:pPr>
      <w:r w:rsidRPr="00C91951">
        <w:rPr>
          <w:sz w:val="22"/>
          <w:szCs w:val="22"/>
        </w:rPr>
        <w:t xml:space="preserve">Zamawiający wymaga wykonania całości przedmiotu zamówienia w terminie </w:t>
      </w:r>
      <w:ins w:id="338" w:author="aswiatkowski" w:date="2025-06-04T10:52:00Z" w16du:dateUtc="2025-06-04T08:52:00Z">
        <w:r w:rsidR="00FE063B">
          <w:rPr>
            <w:b/>
            <w:bCs/>
            <w:sz w:val="22"/>
            <w:szCs w:val="22"/>
          </w:rPr>
          <w:t>12</w:t>
        </w:r>
      </w:ins>
      <w:del w:id="339" w:author="aswiatkowski" w:date="2025-06-04T10:52:00Z" w16du:dateUtc="2025-06-04T08:52:00Z">
        <w:r w:rsidR="00CA5396" w:rsidDel="00FE063B">
          <w:rPr>
            <w:b/>
            <w:bCs/>
            <w:sz w:val="22"/>
            <w:szCs w:val="22"/>
          </w:rPr>
          <w:delText>5</w:delText>
        </w:r>
      </w:del>
      <w:r w:rsidRPr="007D157E">
        <w:rPr>
          <w:b/>
          <w:bCs/>
          <w:sz w:val="22"/>
          <w:szCs w:val="22"/>
        </w:rPr>
        <w:t xml:space="preserve"> miesięcy</w:t>
      </w:r>
      <w:r w:rsidRPr="00C91951">
        <w:rPr>
          <w:sz w:val="22"/>
          <w:szCs w:val="22"/>
        </w:rPr>
        <w:t xml:space="preserve"> od daty zawarcia umowy</w:t>
      </w:r>
      <w:r w:rsidR="00B872BC">
        <w:rPr>
          <w:sz w:val="22"/>
          <w:szCs w:val="22"/>
        </w:rPr>
        <w:t xml:space="preserve"> tj. do dnia…………………</w:t>
      </w:r>
      <w:r w:rsidR="00CA5396">
        <w:rPr>
          <w:sz w:val="22"/>
          <w:szCs w:val="22"/>
        </w:rPr>
        <w:t>.</w:t>
      </w:r>
      <w:ins w:id="340" w:author="aswiatkowski" w:date="2025-06-05T11:58:00Z" w16du:dateUtc="2025-06-05T09:58:00Z">
        <w:r w:rsidR="00A16A16">
          <w:rPr>
            <w:sz w:val="22"/>
            <w:szCs w:val="22"/>
          </w:rPr>
          <w:t xml:space="preserve"> </w:t>
        </w:r>
      </w:ins>
    </w:p>
    <w:p w14:paraId="655EB076" w14:textId="517E8D6F" w:rsidR="00D00656" w:rsidRDefault="00D00656" w:rsidP="00D00656">
      <w:pPr>
        <w:pStyle w:val="Akapitzlist"/>
        <w:numPr>
          <w:ilvl w:val="0"/>
          <w:numId w:val="44"/>
        </w:numPr>
        <w:spacing w:after="120" w:line="276" w:lineRule="auto"/>
        <w:ind w:left="357" w:hanging="357"/>
        <w:jc w:val="both"/>
        <w:rPr>
          <w:ins w:id="341" w:author="aswiatkowski" w:date="2025-06-05T12:06:00Z" w16du:dateUtc="2025-06-05T10:06:00Z"/>
          <w:sz w:val="22"/>
          <w:szCs w:val="22"/>
        </w:rPr>
      </w:pPr>
      <w:ins w:id="342" w:author="aswiatkowski" w:date="2025-06-05T12:03:00Z" w16du:dateUtc="2025-06-05T10:03:00Z">
        <w:r w:rsidRPr="00D00656">
          <w:rPr>
            <w:sz w:val="22"/>
            <w:szCs w:val="22"/>
            <w:rPrChange w:id="343" w:author="aswiatkowski" w:date="2025-06-05T12:05:00Z" w16du:dateUtc="2025-06-05T10:05:00Z">
              <w:rPr/>
            </w:rPrChange>
          </w:rPr>
          <w:t>O</w:t>
        </w:r>
      </w:ins>
      <w:ins w:id="344" w:author="aswiatkowski" w:date="2025-06-05T11:58:00Z" w16du:dateUtc="2025-06-05T09:58:00Z">
        <w:r w:rsidR="00A16A16" w:rsidRPr="00D00656">
          <w:rPr>
            <w:sz w:val="22"/>
            <w:szCs w:val="22"/>
            <w:rPrChange w:id="345" w:author="aswiatkowski" w:date="2025-06-05T12:05:00Z" w16du:dateUtc="2025-06-05T10:05:00Z">
              <w:rPr/>
            </w:rPrChange>
          </w:rPr>
          <w:t>dcin</w:t>
        </w:r>
      </w:ins>
      <w:ins w:id="346" w:author="aswiatkowski" w:date="2025-06-05T12:03:00Z" w16du:dateUtc="2025-06-05T10:03:00Z">
        <w:r w:rsidRPr="00D00656">
          <w:rPr>
            <w:sz w:val="22"/>
            <w:szCs w:val="22"/>
            <w:rPrChange w:id="347" w:author="aswiatkowski" w:date="2025-06-05T12:05:00Z" w16du:dateUtc="2025-06-05T10:05:00Z">
              <w:rPr/>
            </w:rPrChange>
          </w:rPr>
          <w:t>ek</w:t>
        </w:r>
      </w:ins>
      <w:ins w:id="348" w:author="aswiatkowski" w:date="2025-06-05T11:58:00Z" w16du:dateUtc="2025-06-05T09:58:00Z">
        <w:r w:rsidR="00A16A16" w:rsidRPr="00D00656">
          <w:rPr>
            <w:sz w:val="22"/>
            <w:szCs w:val="22"/>
            <w:rPrChange w:id="349" w:author="aswiatkowski" w:date="2025-06-05T12:05:00Z" w16du:dateUtc="2025-06-05T10:05:00Z">
              <w:rPr/>
            </w:rPrChange>
          </w:rPr>
          <w:t xml:space="preserve"> od miejscowości Białogard (km 0+000,00) do miejscowości Pomianowo (km 4+850,00)</w:t>
        </w:r>
      </w:ins>
      <w:ins w:id="350" w:author="aswiatkowski" w:date="2025-06-05T12:04:00Z" w16du:dateUtc="2025-06-05T10:04:00Z">
        <w:r w:rsidRPr="00D00656">
          <w:rPr>
            <w:sz w:val="22"/>
            <w:szCs w:val="22"/>
            <w:rPrChange w:id="351" w:author="aswiatkowski" w:date="2025-06-05T12:05:00Z" w16du:dateUtc="2025-06-05T10:05:00Z">
              <w:rPr/>
            </w:rPrChange>
          </w:rPr>
          <w:t xml:space="preserve"> </w:t>
        </w:r>
      </w:ins>
      <w:ins w:id="352" w:author="aswiatkowski" w:date="2025-06-05T12:03:00Z" w16du:dateUtc="2025-06-05T10:03:00Z">
        <w:r w:rsidRPr="00D00656">
          <w:rPr>
            <w:sz w:val="22"/>
            <w:szCs w:val="22"/>
            <w:rPrChange w:id="353" w:author="aswiatkowski" w:date="2025-06-05T12:05:00Z" w16du:dateUtc="2025-06-05T10:05:00Z">
              <w:rPr/>
            </w:rPrChange>
          </w:rPr>
          <w:t>należy wykonać i oddać do użytkowania</w:t>
        </w:r>
      </w:ins>
      <w:ins w:id="354" w:author="aswiatkowski" w:date="2025-06-05T11:58:00Z" w16du:dateUtc="2025-06-05T09:58:00Z">
        <w:r w:rsidR="00A16A16" w:rsidRPr="00D00656">
          <w:rPr>
            <w:sz w:val="22"/>
            <w:szCs w:val="22"/>
            <w:rPrChange w:id="355" w:author="aswiatkowski" w:date="2025-06-05T12:05:00Z" w16du:dateUtc="2025-06-05T10:05:00Z">
              <w:rPr/>
            </w:rPrChange>
          </w:rPr>
          <w:t xml:space="preserve"> w 2025 roku. </w:t>
        </w:r>
      </w:ins>
    </w:p>
    <w:p w14:paraId="37460D99" w14:textId="77777777" w:rsidR="00D00656" w:rsidRPr="00D00656" w:rsidDel="00D00656" w:rsidRDefault="00D00656" w:rsidP="00D00656">
      <w:pPr>
        <w:pStyle w:val="Akapitzlist"/>
        <w:numPr>
          <w:ilvl w:val="0"/>
          <w:numId w:val="44"/>
        </w:numPr>
        <w:spacing w:after="120" w:line="276" w:lineRule="auto"/>
        <w:ind w:left="357" w:hanging="357"/>
        <w:jc w:val="both"/>
        <w:rPr>
          <w:del w:id="356" w:author="aswiatkowski" w:date="2025-06-05T12:06:00Z" w16du:dateUtc="2025-06-05T10:06:00Z"/>
          <w:sz w:val="22"/>
          <w:szCs w:val="22"/>
          <w:rPrChange w:id="357" w:author="aswiatkowski" w:date="2025-06-05T12:06:00Z" w16du:dateUtc="2025-06-05T10:06:00Z">
            <w:rPr>
              <w:del w:id="358" w:author="aswiatkowski" w:date="2025-06-05T12:06:00Z" w16du:dateUtc="2025-06-05T10:06:00Z"/>
            </w:rPr>
          </w:rPrChange>
        </w:rPr>
      </w:pPr>
    </w:p>
    <w:p w14:paraId="14E604F6" w14:textId="36DFE8BF" w:rsidR="007D157E" w:rsidDel="00D00656" w:rsidRDefault="00C91951" w:rsidP="00D00656">
      <w:pPr>
        <w:pStyle w:val="Akapitzlist"/>
        <w:numPr>
          <w:ilvl w:val="0"/>
          <w:numId w:val="44"/>
        </w:numPr>
        <w:spacing w:after="120" w:line="276" w:lineRule="auto"/>
        <w:ind w:left="357" w:hanging="357"/>
        <w:jc w:val="both"/>
        <w:rPr>
          <w:del w:id="359" w:author="aswiatkowski" w:date="2025-06-05T12:07:00Z" w16du:dateUtc="2025-06-05T10:07:00Z"/>
          <w:sz w:val="22"/>
          <w:szCs w:val="22"/>
        </w:rPr>
      </w:pPr>
      <w:del w:id="360" w:author="aswiatkowski" w:date="2025-06-05T12:05:00Z" w16du:dateUtc="2025-06-05T10:05:00Z">
        <w:r w:rsidRPr="00D00656" w:rsidDel="00D00656">
          <w:rPr>
            <w:sz w:val="22"/>
            <w:szCs w:val="22"/>
            <w:rPrChange w:id="361" w:author="aswiatkowski" w:date="2025-06-05T12:06:00Z" w16du:dateUtc="2025-06-05T10:06:00Z">
              <w:rPr/>
            </w:rPrChange>
          </w:rPr>
          <w:delText>2</w:delText>
        </w:r>
      </w:del>
      <w:del w:id="362" w:author="aswiatkowski" w:date="2025-06-05T12:06:00Z" w16du:dateUtc="2025-06-05T10:06:00Z">
        <w:r w:rsidRPr="00D00656" w:rsidDel="00D00656">
          <w:rPr>
            <w:sz w:val="22"/>
            <w:szCs w:val="22"/>
            <w:rPrChange w:id="363" w:author="aswiatkowski" w:date="2025-06-05T12:06:00Z" w16du:dateUtc="2025-06-05T10:06:00Z">
              <w:rPr/>
            </w:rPrChange>
          </w:rPr>
          <w:delText>.</w:delText>
        </w:r>
        <w:r w:rsidR="00CA5396" w:rsidRPr="00D00656" w:rsidDel="00D00656">
          <w:rPr>
            <w:sz w:val="22"/>
            <w:szCs w:val="22"/>
            <w:rPrChange w:id="364" w:author="aswiatkowski" w:date="2025-06-05T12:06:00Z" w16du:dateUtc="2025-06-05T10:06:00Z">
              <w:rPr/>
            </w:rPrChange>
          </w:rPr>
          <w:delText xml:space="preserve"> </w:delText>
        </w:r>
        <w:r w:rsidRPr="00D00656" w:rsidDel="00D00656">
          <w:rPr>
            <w:sz w:val="22"/>
            <w:szCs w:val="22"/>
            <w:rPrChange w:id="365" w:author="aswiatkowski" w:date="2025-06-05T12:06:00Z" w16du:dateUtc="2025-06-05T10:06:00Z">
              <w:rPr/>
            </w:rPrChange>
          </w:rPr>
          <w:delText xml:space="preserve"> </w:delText>
        </w:r>
      </w:del>
      <w:r w:rsidRPr="00D00656">
        <w:rPr>
          <w:sz w:val="22"/>
          <w:szCs w:val="22"/>
          <w:rPrChange w:id="366" w:author="aswiatkowski" w:date="2025-06-05T12:06:00Z" w16du:dateUtc="2025-06-05T10:06:00Z">
            <w:rPr/>
          </w:rPrChange>
        </w:rPr>
        <w:t xml:space="preserve">Przekazanie placu budowy nastąpi w terminie 7 dni od daty podpisania umowy realizacji zamówienia. </w:t>
      </w:r>
    </w:p>
    <w:p w14:paraId="6B3D5170" w14:textId="77777777" w:rsidR="00D00656" w:rsidRPr="00D00656" w:rsidRDefault="00D00656">
      <w:pPr>
        <w:pStyle w:val="Akapitzlist"/>
        <w:numPr>
          <w:ilvl w:val="0"/>
          <w:numId w:val="44"/>
        </w:numPr>
        <w:spacing w:after="120" w:line="276" w:lineRule="auto"/>
        <w:ind w:left="357" w:hanging="357"/>
        <w:jc w:val="both"/>
        <w:rPr>
          <w:ins w:id="367" w:author="aswiatkowski" w:date="2025-06-05T12:07:00Z" w16du:dateUtc="2025-06-05T10:07:00Z"/>
          <w:sz w:val="22"/>
          <w:szCs w:val="22"/>
          <w:rPrChange w:id="368" w:author="aswiatkowski" w:date="2025-06-05T12:06:00Z" w16du:dateUtc="2025-06-05T10:06:00Z">
            <w:rPr>
              <w:ins w:id="369" w:author="aswiatkowski" w:date="2025-06-05T12:07:00Z" w16du:dateUtc="2025-06-05T10:07:00Z"/>
            </w:rPr>
          </w:rPrChange>
        </w:rPr>
        <w:pPrChange w:id="370" w:author="aswiatkowski" w:date="2025-06-05T12:06:00Z" w16du:dateUtc="2025-06-05T10:06:00Z">
          <w:pPr>
            <w:spacing w:before="240" w:after="120" w:line="276" w:lineRule="auto"/>
          </w:pPr>
        </w:pPrChange>
      </w:pPr>
    </w:p>
    <w:p w14:paraId="0C77CB84" w14:textId="4072735F" w:rsidR="007D157E" w:rsidDel="00D00656" w:rsidRDefault="00C91951" w:rsidP="00D00656">
      <w:pPr>
        <w:pStyle w:val="Akapitzlist"/>
        <w:numPr>
          <w:ilvl w:val="0"/>
          <w:numId w:val="44"/>
        </w:numPr>
        <w:spacing w:after="120" w:line="276" w:lineRule="auto"/>
        <w:ind w:left="357" w:hanging="357"/>
        <w:jc w:val="both"/>
        <w:rPr>
          <w:del w:id="371" w:author="aswiatkowski" w:date="2025-06-05T12:07:00Z" w16du:dateUtc="2025-06-05T10:07:00Z"/>
          <w:sz w:val="22"/>
          <w:szCs w:val="22"/>
        </w:rPr>
      </w:pPr>
      <w:del w:id="372" w:author="aswiatkowski" w:date="2025-06-05T12:05:00Z" w16du:dateUtc="2025-06-05T10:05:00Z">
        <w:r w:rsidRPr="00D00656" w:rsidDel="00D00656">
          <w:rPr>
            <w:sz w:val="22"/>
            <w:szCs w:val="22"/>
            <w:rPrChange w:id="373" w:author="aswiatkowski" w:date="2025-06-05T12:07:00Z" w16du:dateUtc="2025-06-05T10:07:00Z">
              <w:rPr/>
            </w:rPrChange>
          </w:rPr>
          <w:delText>3</w:delText>
        </w:r>
      </w:del>
      <w:del w:id="374" w:author="aswiatkowski" w:date="2025-06-05T12:06:00Z" w16du:dateUtc="2025-06-05T10:06:00Z">
        <w:r w:rsidRPr="00D00656" w:rsidDel="00D00656">
          <w:rPr>
            <w:sz w:val="22"/>
            <w:szCs w:val="22"/>
            <w:rPrChange w:id="375" w:author="aswiatkowski" w:date="2025-06-05T12:07:00Z" w16du:dateUtc="2025-06-05T10:07:00Z">
              <w:rPr/>
            </w:rPrChange>
          </w:rPr>
          <w:delText xml:space="preserve">. </w:delText>
        </w:r>
      </w:del>
      <w:r w:rsidRPr="00D00656">
        <w:rPr>
          <w:sz w:val="22"/>
          <w:szCs w:val="22"/>
          <w:rPrChange w:id="376" w:author="aswiatkowski" w:date="2025-06-05T12:07:00Z" w16du:dateUtc="2025-06-05T10:07:00Z">
            <w:rPr/>
          </w:rPrChange>
        </w:rPr>
        <w:t xml:space="preserve">Przed rozpoczęciem robót budowlanych Wykonawca dostarczy Zamawiającemu zaakceptowany przez Inspektora Nadzoru Plan BIOZ. </w:t>
      </w:r>
    </w:p>
    <w:p w14:paraId="3AFB8B7D" w14:textId="77777777" w:rsidR="00D00656" w:rsidRPr="00D00656" w:rsidRDefault="00D00656">
      <w:pPr>
        <w:pStyle w:val="Akapitzlist"/>
        <w:numPr>
          <w:ilvl w:val="0"/>
          <w:numId w:val="44"/>
        </w:numPr>
        <w:spacing w:after="120" w:line="276" w:lineRule="auto"/>
        <w:ind w:left="357" w:hanging="357"/>
        <w:jc w:val="both"/>
        <w:rPr>
          <w:ins w:id="377" w:author="aswiatkowski" w:date="2025-06-05T12:07:00Z" w16du:dateUtc="2025-06-05T10:07:00Z"/>
          <w:sz w:val="22"/>
          <w:szCs w:val="22"/>
          <w:rPrChange w:id="378" w:author="aswiatkowski" w:date="2025-06-05T12:07:00Z" w16du:dateUtc="2025-06-05T10:07:00Z">
            <w:rPr>
              <w:ins w:id="379" w:author="aswiatkowski" w:date="2025-06-05T12:07:00Z" w16du:dateUtc="2025-06-05T10:07:00Z"/>
            </w:rPr>
          </w:rPrChange>
        </w:rPr>
        <w:pPrChange w:id="380" w:author="aswiatkowski" w:date="2025-06-05T12:07:00Z" w16du:dateUtc="2025-06-05T10:07:00Z">
          <w:pPr>
            <w:spacing w:before="240" w:after="120" w:line="276" w:lineRule="auto"/>
          </w:pPr>
        </w:pPrChange>
      </w:pPr>
    </w:p>
    <w:p w14:paraId="78BD3842" w14:textId="5D26289F" w:rsidR="007D157E" w:rsidRPr="00D00656" w:rsidRDefault="00C91951">
      <w:pPr>
        <w:pStyle w:val="Akapitzlist"/>
        <w:numPr>
          <w:ilvl w:val="0"/>
          <w:numId w:val="44"/>
        </w:numPr>
        <w:spacing w:after="120" w:line="276" w:lineRule="auto"/>
        <w:ind w:left="357" w:hanging="357"/>
        <w:jc w:val="both"/>
        <w:rPr>
          <w:sz w:val="22"/>
          <w:szCs w:val="22"/>
          <w:rPrChange w:id="381" w:author="aswiatkowski" w:date="2025-06-05T12:07:00Z" w16du:dateUtc="2025-06-05T10:07:00Z">
            <w:rPr/>
          </w:rPrChange>
        </w:rPr>
        <w:pPrChange w:id="382" w:author="aswiatkowski" w:date="2025-06-05T12:07:00Z" w16du:dateUtc="2025-06-05T10:07:00Z">
          <w:pPr>
            <w:spacing w:before="240" w:after="120" w:line="276" w:lineRule="auto"/>
          </w:pPr>
        </w:pPrChange>
      </w:pPr>
      <w:del w:id="383" w:author="aswiatkowski" w:date="2025-06-05T12:05:00Z" w16du:dateUtc="2025-06-05T10:05:00Z">
        <w:r w:rsidRPr="00D00656" w:rsidDel="00D00656">
          <w:rPr>
            <w:sz w:val="22"/>
            <w:szCs w:val="22"/>
            <w:rPrChange w:id="384" w:author="aswiatkowski" w:date="2025-06-05T12:07:00Z" w16du:dateUtc="2025-06-05T10:07:00Z">
              <w:rPr/>
            </w:rPrChange>
          </w:rPr>
          <w:delText>4</w:delText>
        </w:r>
      </w:del>
      <w:del w:id="385" w:author="aswiatkowski" w:date="2025-06-05T12:07:00Z" w16du:dateUtc="2025-06-05T10:07:00Z">
        <w:r w:rsidRPr="00D00656" w:rsidDel="00D00656">
          <w:rPr>
            <w:sz w:val="22"/>
            <w:szCs w:val="22"/>
            <w:rPrChange w:id="386" w:author="aswiatkowski" w:date="2025-06-05T12:07:00Z" w16du:dateUtc="2025-06-05T10:07:00Z">
              <w:rPr/>
            </w:rPrChange>
          </w:rPr>
          <w:delText xml:space="preserve">. </w:delText>
        </w:r>
      </w:del>
      <w:r w:rsidRPr="00D00656">
        <w:rPr>
          <w:sz w:val="22"/>
          <w:szCs w:val="22"/>
          <w:rPrChange w:id="387" w:author="aswiatkowski" w:date="2025-06-05T12:07:00Z" w16du:dateUtc="2025-06-05T10:07:00Z">
            <w:rPr/>
          </w:rPrChange>
        </w:rPr>
        <w:t>Za termin wykonania zamówienia uznaje się przeprowadzenie odbi</w:t>
      </w:r>
      <w:ins w:id="388" w:author="aswiatkowski" w:date="2025-06-05T12:09:00Z" w16du:dateUtc="2025-06-05T10:09:00Z">
        <w:r w:rsidR="00D00656">
          <w:rPr>
            <w:sz w:val="22"/>
            <w:szCs w:val="22"/>
          </w:rPr>
          <w:t>o</w:t>
        </w:r>
      </w:ins>
      <w:del w:id="389" w:author="aswiatkowski" w:date="2025-06-05T12:09:00Z" w16du:dateUtc="2025-06-05T10:09:00Z">
        <w:r w:rsidRPr="00D00656" w:rsidDel="00D00656">
          <w:rPr>
            <w:sz w:val="22"/>
            <w:szCs w:val="22"/>
            <w:rPrChange w:id="390" w:author="aswiatkowski" w:date="2025-06-05T12:07:00Z" w16du:dateUtc="2025-06-05T10:07:00Z">
              <w:rPr/>
            </w:rPrChange>
          </w:rPr>
          <w:delText>ó</w:delText>
        </w:r>
      </w:del>
      <w:r w:rsidRPr="00D00656">
        <w:rPr>
          <w:sz w:val="22"/>
          <w:szCs w:val="22"/>
          <w:rPrChange w:id="391" w:author="aswiatkowski" w:date="2025-06-05T12:07:00Z" w16du:dateUtc="2025-06-05T10:07:00Z">
            <w:rPr/>
          </w:rPrChange>
        </w:rPr>
        <w:t>r</w:t>
      </w:r>
      <w:ins w:id="392" w:author="aswiatkowski" w:date="2025-06-05T12:00:00Z" w16du:dateUtc="2025-06-05T10:00:00Z">
        <w:r w:rsidR="00A16A16" w:rsidRPr="00D00656">
          <w:rPr>
            <w:sz w:val="22"/>
            <w:szCs w:val="22"/>
            <w:rPrChange w:id="393" w:author="aswiatkowski" w:date="2025-06-05T12:07:00Z" w16du:dateUtc="2025-06-05T10:07:00Z">
              <w:rPr/>
            </w:rPrChange>
          </w:rPr>
          <w:t>u</w:t>
        </w:r>
      </w:ins>
      <w:r w:rsidRPr="00D00656">
        <w:rPr>
          <w:sz w:val="22"/>
          <w:szCs w:val="22"/>
          <w:rPrChange w:id="394" w:author="aswiatkowski" w:date="2025-06-05T12:07:00Z" w16du:dateUtc="2025-06-05T10:07:00Z">
            <w:rPr/>
          </w:rPrChange>
        </w:rPr>
        <w:t xml:space="preserve"> końcowego</w:t>
      </w:r>
      <w:ins w:id="395" w:author="Aleksandra Zimoch" w:date="2025-04-10T10:57:00Z">
        <w:r w:rsidR="00A755CB" w:rsidRPr="00D00656">
          <w:rPr>
            <w:sz w:val="22"/>
            <w:szCs w:val="22"/>
            <w:rPrChange w:id="396" w:author="aswiatkowski" w:date="2025-06-05T12:07:00Z" w16du:dateUtc="2025-06-05T10:07:00Z">
              <w:rPr/>
            </w:rPrChange>
          </w:rPr>
          <w:t>,</w:t>
        </w:r>
      </w:ins>
      <w:r w:rsidRPr="00D00656">
        <w:rPr>
          <w:sz w:val="22"/>
          <w:szCs w:val="22"/>
          <w:rPrChange w:id="397" w:author="aswiatkowski" w:date="2025-06-05T12:07:00Z" w16du:dateUtc="2025-06-05T10:07:00Z">
            <w:rPr/>
          </w:rPrChange>
        </w:rPr>
        <w:t xml:space="preserve"> w którym Zamawiający dokonuje rozliczenia ilościowego i jakościowego Wykonawcy z wykonanych robót. Warunkiem dokonania odbioru końcowego przedmiotu zamówienia jest posiadanie przez Wykonawcę wszelkich wymaganych prawem protokołów technicznych oraz kompletna dokumentacja powykonawcza, obejmująca w szczególności projekty, atesty na materiały, gwarancje, DTR, instrukcje, protokoły pomiarów, certyfikaty. </w:t>
      </w:r>
    </w:p>
    <w:p w14:paraId="6476C107" w14:textId="303C7A76" w:rsidR="00CA5396" w:rsidRDefault="00CA5396" w:rsidP="00CA5396">
      <w:pPr>
        <w:pStyle w:val="Tekstprzypisudolnego"/>
        <w:autoSpaceDE w:val="0"/>
        <w:autoSpaceDN w:val="0"/>
        <w:adjustRightInd w:val="0"/>
        <w:spacing w:before="240" w:after="120" w:line="276" w:lineRule="auto"/>
        <w:jc w:val="both"/>
        <w:rPr>
          <w:sz w:val="22"/>
          <w:szCs w:val="22"/>
        </w:rPr>
      </w:pPr>
      <w:r w:rsidRPr="00CA5396">
        <w:rPr>
          <w:b/>
          <w:sz w:val="22"/>
          <w:szCs w:val="22"/>
        </w:rPr>
        <w:t>UWAGA</w:t>
      </w:r>
      <w:r w:rsidRPr="00A861FD">
        <w:rPr>
          <w:bCs/>
          <w:sz w:val="22"/>
          <w:szCs w:val="22"/>
        </w:rPr>
        <w:t>:</w:t>
      </w:r>
      <w:r>
        <w:rPr>
          <w:sz w:val="22"/>
          <w:szCs w:val="22"/>
        </w:rPr>
        <w:t xml:space="preserve"> </w:t>
      </w:r>
      <w:r w:rsidRPr="00EC1B91">
        <w:rPr>
          <w:sz w:val="22"/>
          <w:szCs w:val="22"/>
        </w:rPr>
        <w:t>Za termin wykonania zamówienia uznaje się zakończenie całego przedmiotu umowy i bezusterkowym odbiorze końcowym.</w:t>
      </w:r>
    </w:p>
    <w:p w14:paraId="1E620B41" w14:textId="42B8B8B3" w:rsidR="007D157E" w:rsidRDefault="00D00656">
      <w:pPr>
        <w:spacing w:before="240" w:after="120" w:line="276" w:lineRule="auto"/>
        <w:jc w:val="both"/>
        <w:rPr>
          <w:sz w:val="22"/>
          <w:szCs w:val="22"/>
        </w:rPr>
        <w:pPrChange w:id="398" w:author="Aleksandra Zimoch" w:date="2025-04-10T10:58:00Z">
          <w:pPr>
            <w:spacing w:before="240" w:after="120" w:line="276" w:lineRule="auto"/>
          </w:pPr>
        </w:pPrChange>
      </w:pPr>
      <w:ins w:id="399" w:author="aswiatkowski" w:date="2025-06-05T12:07:00Z" w16du:dateUtc="2025-06-05T10:07:00Z">
        <w:r>
          <w:rPr>
            <w:sz w:val="22"/>
            <w:szCs w:val="22"/>
          </w:rPr>
          <w:t xml:space="preserve">6. </w:t>
        </w:r>
      </w:ins>
      <w:del w:id="400" w:author="aswiatkowski" w:date="2025-06-05T12:07:00Z" w16du:dateUtc="2025-06-05T10:07:00Z">
        <w:r w:rsidR="00C91951" w:rsidRPr="00C91951" w:rsidDel="00D00656">
          <w:rPr>
            <w:sz w:val="22"/>
            <w:szCs w:val="22"/>
          </w:rPr>
          <w:delText xml:space="preserve">5. </w:delText>
        </w:r>
      </w:del>
      <w:r w:rsidR="00C91951" w:rsidRPr="00C91951">
        <w:rPr>
          <w:sz w:val="22"/>
          <w:szCs w:val="22"/>
        </w:rPr>
        <w:t xml:space="preserve">Warunkiem wydania placu budowy, zgodnie z ust. </w:t>
      </w:r>
      <w:ins w:id="401" w:author="aswiatkowski" w:date="2025-06-05T12:07:00Z" w16du:dateUtc="2025-06-05T10:07:00Z">
        <w:r>
          <w:rPr>
            <w:sz w:val="22"/>
            <w:szCs w:val="22"/>
          </w:rPr>
          <w:t>3</w:t>
        </w:r>
      </w:ins>
      <w:del w:id="402" w:author="aswiatkowski" w:date="2025-06-05T12:07:00Z" w16du:dateUtc="2025-06-05T10:07:00Z">
        <w:r w:rsidR="00C91951" w:rsidRPr="00C91951" w:rsidDel="00D00656">
          <w:rPr>
            <w:sz w:val="22"/>
            <w:szCs w:val="22"/>
          </w:rPr>
          <w:delText>2</w:delText>
        </w:r>
      </w:del>
      <w:r w:rsidR="00C91951" w:rsidRPr="00C91951">
        <w:rPr>
          <w:sz w:val="22"/>
          <w:szCs w:val="22"/>
        </w:rPr>
        <w:t>, jest przekazanie Zamawiającemu przez Wykonawcę harmonogramu rzeczowo - finansowego oraz dowodów zawarcia umowy ubezpieczenia zgodnie § 6. Harmonogram rzeczowo-finansowy musi zawierać wszelkie koszty składające się na cenę oferty, niezbędne do zrealizowania zamówienia z ich podziałem na poszczególne elementy, które mogą stanowić osobny element odbioru częściowego z uwzględnieniem terminów realizacji każdego z tych elementów.</w:t>
      </w:r>
    </w:p>
    <w:p w14:paraId="3BD1749A" w14:textId="08527BC8" w:rsidR="007D157E" w:rsidRDefault="00C91951">
      <w:pPr>
        <w:spacing w:before="240" w:after="120" w:line="276" w:lineRule="auto"/>
        <w:jc w:val="both"/>
        <w:rPr>
          <w:sz w:val="22"/>
          <w:szCs w:val="22"/>
        </w:rPr>
        <w:pPrChange w:id="403" w:author="Aleksandra Zimoch" w:date="2025-04-10T10:58:00Z">
          <w:pPr>
            <w:spacing w:before="240" w:after="120" w:line="276" w:lineRule="auto"/>
          </w:pPr>
        </w:pPrChange>
      </w:pPr>
      <w:r w:rsidRPr="00C91951">
        <w:rPr>
          <w:sz w:val="22"/>
          <w:szCs w:val="22"/>
        </w:rPr>
        <w:t xml:space="preserve"> </w:t>
      </w:r>
      <w:ins w:id="404" w:author="aswiatkowski" w:date="2025-06-05T12:07:00Z" w16du:dateUtc="2025-06-05T10:07:00Z">
        <w:r w:rsidR="00D00656">
          <w:rPr>
            <w:sz w:val="22"/>
            <w:szCs w:val="22"/>
          </w:rPr>
          <w:t>7</w:t>
        </w:r>
      </w:ins>
      <w:del w:id="405" w:author="aswiatkowski" w:date="2025-06-05T12:07:00Z" w16du:dateUtc="2025-06-05T10:07:00Z">
        <w:r w:rsidRPr="00C91951" w:rsidDel="00D00656">
          <w:rPr>
            <w:sz w:val="22"/>
            <w:szCs w:val="22"/>
          </w:rPr>
          <w:delText>6</w:delText>
        </w:r>
      </w:del>
      <w:r w:rsidRPr="00C91951">
        <w:rPr>
          <w:sz w:val="22"/>
          <w:szCs w:val="22"/>
        </w:rPr>
        <w:t xml:space="preserve">. Szczegółowy harmonogramu rzeczowo – finansowego realizacji poszczególnych etapów i elementów robót stanowi załącznik nr 2 do umowy. </w:t>
      </w:r>
    </w:p>
    <w:p w14:paraId="71D48552" w14:textId="6C65FBA9" w:rsidR="007D157E" w:rsidRDefault="00D00656">
      <w:pPr>
        <w:spacing w:before="240" w:after="120" w:line="276" w:lineRule="auto"/>
        <w:jc w:val="both"/>
        <w:rPr>
          <w:sz w:val="22"/>
          <w:szCs w:val="22"/>
        </w:rPr>
        <w:pPrChange w:id="406" w:author="Aleksandra Zimoch" w:date="2025-04-10T10:58:00Z">
          <w:pPr>
            <w:spacing w:before="240" w:after="120" w:line="276" w:lineRule="auto"/>
          </w:pPr>
        </w:pPrChange>
      </w:pPr>
      <w:ins w:id="407" w:author="aswiatkowski" w:date="2025-06-05T12:07:00Z" w16du:dateUtc="2025-06-05T10:07:00Z">
        <w:r>
          <w:rPr>
            <w:sz w:val="22"/>
            <w:szCs w:val="22"/>
          </w:rPr>
          <w:t>8</w:t>
        </w:r>
      </w:ins>
      <w:del w:id="408" w:author="aswiatkowski" w:date="2025-06-05T12:07:00Z" w16du:dateUtc="2025-06-05T10:07:00Z">
        <w:r w:rsidR="00C91951" w:rsidRPr="00C91951" w:rsidDel="00D00656">
          <w:rPr>
            <w:sz w:val="22"/>
            <w:szCs w:val="22"/>
          </w:rPr>
          <w:delText>7</w:delText>
        </w:r>
      </w:del>
      <w:r w:rsidR="00C91951" w:rsidRPr="00C91951">
        <w:rPr>
          <w:sz w:val="22"/>
          <w:szCs w:val="22"/>
        </w:rPr>
        <w:t xml:space="preserve">. Za termin wykonania zamówienia uznaje się zakończenie całego przedmiotu umowy i bezusterkowym odbiorze końcowym zgodnie z §12. </w:t>
      </w:r>
    </w:p>
    <w:p w14:paraId="31690082" w14:textId="5D0932FB" w:rsidR="007D157E" w:rsidRDefault="00D00656">
      <w:pPr>
        <w:spacing w:before="240" w:after="120" w:line="276" w:lineRule="auto"/>
        <w:jc w:val="both"/>
        <w:rPr>
          <w:sz w:val="22"/>
          <w:szCs w:val="22"/>
        </w:rPr>
        <w:pPrChange w:id="409" w:author="Aleksandra Zimoch" w:date="2025-04-10T10:58:00Z">
          <w:pPr>
            <w:spacing w:before="240" w:after="120" w:line="276" w:lineRule="auto"/>
          </w:pPr>
        </w:pPrChange>
      </w:pPr>
      <w:ins w:id="410" w:author="aswiatkowski" w:date="2025-06-05T12:07:00Z" w16du:dateUtc="2025-06-05T10:07:00Z">
        <w:r>
          <w:rPr>
            <w:sz w:val="22"/>
            <w:szCs w:val="22"/>
          </w:rPr>
          <w:t>9</w:t>
        </w:r>
      </w:ins>
      <w:del w:id="411" w:author="aswiatkowski" w:date="2025-06-05T12:07:00Z" w16du:dateUtc="2025-06-05T10:07:00Z">
        <w:r w:rsidR="00C91951" w:rsidRPr="00C91951" w:rsidDel="00D00656">
          <w:rPr>
            <w:sz w:val="22"/>
            <w:szCs w:val="22"/>
          </w:rPr>
          <w:delText>8</w:delText>
        </w:r>
      </w:del>
      <w:r w:rsidR="00C91951" w:rsidRPr="00C91951">
        <w:rPr>
          <w:sz w:val="22"/>
          <w:szCs w:val="22"/>
        </w:rPr>
        <w:t xml:space="preserve">. Kosztorys opracowany metodą kalkulacji szczegółowej stanowi załącznik nr 3 do umowy. Ponieważ obowiązującym wynagrodzeniem jest wynagrodzenie ryczałtowe, kosztorys ten będzie wykorzystywany </w:t>
      </w:r>
      <w:del w:id="412" w:author="Aleksandra Zimoch" w:date="2025-04-10T10:58:00Z">
        <w:r w:rsidR="0071745E" w:rsidDel="00A755CB">
          <w:rPr>
            <w:sz w:val="22"/>
            <w:szCs w:val="22"/>
          </w:rPr>
          <w:delText xml:space="preserve"> </w:delText>
        </w:r>
      </w:del>
      <w:r w:rsidR="0071745E">
        <w:rPr>
          <w:sz w:val="22"/>
          <w:szCs w:val="22"/>
        </w:rPr>
        <w:t>jedynie</w:t>
      </w:r>
      <w:r w:rsidR="00406DE3">
        <w:rPr>
          <w:sz w:val="22"/>
          <w:szCs w:val="22"/>
        </w:rPr>
        <w:t xml:space="preserve"> </w:t>
      </w:r>
      <w:r w:rsidR="00C91951" w:rsidRPr="00C91951">
        <w:rPr>
          <w:sz w:val="22"/>
          <w:szCs w:val="22"/>
        </w:rPr>
        <w:t>do obliczenia należnego wynagrodzenia Wykonawcy w przypadku:</w:t>
      </w:r>
    </w:p>
    <w:p w14:paraId="5364BC86" w14:textId="34FBFBEA" w:rsidR="007D157E" w:rsidRDefault="00C91951">
      <w:pPr>
        <w:spacing w:before="240" w:after="120" w:line="276" w:lineRule="auto"/>
        <w:ind w:firstLine="709"/>
        <w:jc w:val="both"/>
        <w:rPr>
          <w:sz w:val="22"/>
          <w:szCs w:val="22"/>
        </w:rPr>
        <w:pPrChange w:id="413" w:author="Aleksandra Zimoch" w:date="2025-04-10T10:58:00Z">
          <w:pPr>
            <w:spacing w:before="240" w:after="120" w:line="276" w:lineRule="auto"/>
            <w:ind w:firstLine="709"/>
          </w:pPr>
        </w:pPrChange>
      </w:pPr>
      <w:r w:rsidRPr="00C91951">
        <w:rPr>
          <w:sz w:val="22"/>
          <w:szCs w:val="22"/>
        </w:rPr>
        <w:t xml:space="preserve">1) rozliczania wykonania robót częściowych </w:t>
      </w:r>
    </w:p>
    <w:p w14:paraId="775FE5B3" w14:textId="77777777" w:rsidR="007D157E" w:rsidRDefault="00C91951">
      <w:pPr>
        <w:spacing w:before="240" w:after="120" w:line="276" w:lineRule="auto"/>
        <w:ind w:firstLine="709"/>
        <w:jc w:val="both"/>
        <w:rPr>
          <w:sz w:val="22"/>
          <w:szCs w:val="22"/>
        </w:rPr>
        <w:pPrChange w:id="414" w:author="Aleksandra Zimoch" w:date="2025-04-10T10:58:00Z">
          <w:pPr>
            <w:spacing w:before="240" w:after="120" w:line="276" w:lineRule="auto"/>
            <w:ind w:firstLine="709"/>
          </w:pPr>
        </w:pPrChange>
      </w:pPr>
      <w:r w:rsidRPr="00C91951">
        <w:rPr>
          <w:sz w:val="22"/>
          <w:szCs w:val="22"/>
        </w:rPr>
        <w:t xml:space="preserve">2) odstąpienia od umowy lub rezygnacji z części robót, </w:t>
      </w:r>
    </w:p>
    <w:p w14:paraId="24CE6686" w14:textId="5AA141A3" w:rsidR="006B7CB0" w:rsidRDefault="00C91951">
      <w:pPr>
        <w:spacing w:before="240" w:after="120" w:line="276" w:lineRule="auto"/>
        <w:ind w:left="709"/>
        <w:jc w:val="both"/>
        <w:rPr>
          <w:sz w:val="22"/>
          <w:szCs w:val="22"/>
        </w:rPr>
        <w:pPrChange w:id="415" w:author="Aleksandra Zimoch" w:date="2025-04-10T10:58:00Z">
          <w:pPr>
            <w:spacing w:before="240" w:after="120" w:line="276" w:lineRule="auto"/>
            <w:ind w:left="709"/>
          </w:pPr>
        </w:pPrChange>
      </w:pPr>
      <w:r w:rsidRPr="00C91951">
        <w:rPr>
          <w:sz w:val="22"/>
          <w:szCs w:val="22"/>
        </w:rPr>
        <w:t>3)</w:t>
      </w:r>
      <w:del w:id="416" w:author="Aleksandra Zimoch" w:date="2025-04-10T10:59:00Z">
        <w:r w:rsidRPr="00C91951" w:rsidDel="00A755CB">
          <w:rPr>
            <w:sz w:val="22"/>
            <w:szCs w:val="22"/>
          </w:rPr>
          <w:delText xml:space="preserve"> </w:delText>
        </w:r>
      </w:del>
      <w:r w:rsidRPr="00C91951">
        <w:rPr>
          <w:sz w:val="22"/>
          <w:szCs w:val="22"/>
        </w:rPr>
        <w:t>,,dodatkowych robót budowlanych”, wykraczających poza określenie przedmiotu zamówienia podstawowego.</w:t>
      </w:r>
    </w:p>
    <w:p w14:paraId="59205F28" w14:textId="0D3E9430" w:rsidR="00CA5396" w:rsidRPr="00F316CE" w:rsidDel="005F38F9" w:rsidRDefault="00F316CE" w:rsidP="00F316CE">
      <w:pPr>
        <w:pStyle w:val="Akapitzlist"/>
        <w:widowControl w:val="0"/>
        <w:autoSpaceDE w:val="0"/>
        <w:autoSpaceDN w:val="0"/>
        <w:adjustRightInd w:val="0"/>
        <w:spacing w:before="240" w:after="120" w:line="276" w:lineRule="auto"/>
        <w:ind w:left="0" w:firstLine="0"/>
        <w:jc w:val="both"/>
        <w:rPr>
          <w:del w:id="417" w:author="aswiatkowski" w:date="2025-06-05T12:11:00Z" w16du:dateUtc="2025-06-05T10:11:00Z"/>
          <w:sz w:val="22"/>
          <w:szCs w:val="22"/>
        </w:rPr>
      </w:pPr>
      <w:del w:id="418" w:author="aswiatkowski" w:date="2025-06-05T12:07:00Z" w16du:dateUtc="2025-06-05T10:07:00Z">
        <w:r w:rsidDel="00D00656">
          <w:rPr>
            <w:sz w:val="22"/>
            <w:szCs w:val="22"/>
          </w:rPr>
          <w:lastRenderedPageBreak/>
          <w:delText>9</w:delText>
        </w:r>
      </w:del>
      <w:del w:id="419" w:author="aswiatkowski" w:date="2025-06-05T12:11:00Z" w16du:dateUtc="2025-06-05T10:11:00Z">
        <w:r w:rsidDel="005F38F9">
          <w:rPr>
            <w:sz w:val="22"/>
            <w:szCs w:val="22"/>
          </w:rPr>
          <w:delText>. K</w:delText>
        </w:r>
        <w:r w:rsidR="00CA5396" w:rsidRPr="00F316CE" w:rsidDel="005F38F9">
          <w:rPr>
            <w:sz w:val="22"/>
            <w:szCs w:val="22"/>
          </w:rPr>
          <w:delText>osztorys</w:delText>
        </w:r>
      </w:del>
      <w:ins w:id="420" w:author="Aleksandra Zimoch" w:date="2025-04-10T10:59:00Z">
        <w:del w:id="421" w:author="aswiatkowski" w:date="2025-06-05T12:11:00Z" w16du:dateUtc="2025-06-05T10:11:00Z">
          <w:r w:rsidR="00A755CB" w:rsidDel="005F38F9">
            <w:rPr>
              <w:sz w:val="22"/>
              <w:szCs w:val="22"/>
            </w:rPr>
            <w:delText>,</w:delText>
          </w:r>
        </w:del>
      </w:ins>
      <w:del w:id="422" w:author="aswiatkowski" w:date="2025-06-05T12:11:00Z" w16du:dateUtc="2025-06-05T10:11:00Z">
        <w:r w:rsidR="00CA5396" w:rsidRPr="00F316CE" w:rsidDel="005F38F9">
          <w:rPr>
            <w:sz w:val="22"/>
            <w:szCs w:val="22"/>
          </w:rPr>
          <w:delText xml:space="preserve"> o którym mowa w pkt. </w:delText>
        </w:r>
      </w:del>
      <w:del w:id="423" w:author="aswiatkowski" w:date="2025-06-05T12:07:00Z" w16du:dateUtc="2025-06-05T10:07:00Z">
        <w:r w:rsidR="00CA5396" w:rsidRPr="00F316CE" w:rsidDel="00D00656">
          <w:rPr>
            <w:sz w:val="22"/>
            <w:szCs w:val="22"/>
          </w:rPr>
          <w:delText>8</w:delText>
        </w:r>
      </w:del>
      <w:del w:id="424" w:author="aswiatkowski" w:date="2025-06-05T12:11:00Z" w16du:dateUtc="2025-06-05T10:11:00Z">
        <w:r w:rsidR="00CA5396" w:rsidRPr="00F316CE" w:rsidDel="005F38F9">
          <w:rPr>
            <w:sz w:val="22"/>
            <w:szCs w:val="22"/>
          </w:rPr>
          <w:delText xml:space="preserve"> jest niezbędny do rozliczenia Zamawiającego z instytucją dofinansowującą. W szczególności musi zawierać podział kosztów kwalifikowanych oraz niekwalifikowanych związanych z realizacją przedmiotu zamówienia.</w:delText>
        </w:r>
      </w:del>
    </w:p>
    <w:p w14:paraId="6137F809" w14:textId="77777777" w:rsidR="007D157E" w:rsidRPr="00A755CB" w:rsidRDefault="0091623D" w:rsidP="007D157E">
      <w:pPr>
        <w:spacing w:before="240" w:after="120" w:line="276" w:lineRule="auto"/>
        <w:jc w:val="center"/>
        <w:rPr>
          <w:b/>
          <w:bCs/>
          <w:sz w:val="22"/>
          <w:szCs w:val="22"/>
          <w:rPrChange w:id="425" w:author="Aleksandra Zimoch" w:date="2025-04-10T10:59:00Z">
            <w:rPr>
              <w:sz w:val="22"/>
              <w:szCs w:val="22"/>
            </w:rPr>
          </w:rPrChange>
        </w:rPr>
      </w:pPr>
      <w:r w:rsidRPr="00A755CB">
        <w:rPr>
          <w:b/>
          <w:bCs/>
          <w:sz w:val="22"/>
          <w:szCs w:val="22"/>
          <w:rPrChange w:id="426" w:author="Aleksandra Zimoch" w:date="2025-04-10T10:59:00Z">
            <w:rPr>
              <w:sz w:val="22"/>
              <w:szCs w:val="22"/>
            </w:rPr>
          </w:rPrChange>
        </w:rPr>
        <w:t>§</w:t>
      </w:r>
      <w:r w:rsidR="00452B68" w:rsidRPr="00A755CB">
        <w:rPr>
          <w:b/>
          <w:bCs/>
          <w:sz w:val="22"/>
          <w:szCs w:val="22"/>
          <w:rPrChange w:id="427" w:author="Aleksandra Zimoch" w:date="2025-04-10T10:59:00Z">
            <w:rPr>
              <w:sz w:val="22"/>
              <w:szCs w:val="22"/>
            </w:rPr>
          </w:rPrChange>
        </w:rPr>
        <w:t xml:space="preserve"> </w:t>
      </w:r>
      <w:r w:rsidRPr="00A755CB">
        <w:rPr>
          <w:b/>
          <w:bCs/>
          <w:sz w:val="22"/>
          <w:szCs w:val="22"/>
          <w:rPrChange w:id="428" w:author="Aleksandra Zimoch" w:date="2025-04-10T10:59:00Z">
            <w:rPr>
              <w:sz w:val="22"/>
              <w:szCs w:val="22"/>
            </w:rPr>
          </w:rPrChange>
        </w:rPr>
        <w:t>4</w:t>
      </w:r>
    </w:p>
    <w:p w14:paraId="2285F862" w14:textId="380CE19C" w:rsidR="0091623D" w:rsidRPr="00A755CB" w:rsidRDefault="0091623D" w:rsidP="007D157E">
      <w:pPr>
        <w:spacing w:before="240" w:after="120" w:line="276" w:lineRule="auto"/>
        <w:jc w:val="center"/>
        <w:rPr>
          <w:b/>
          <w:bCs/>
          <w:sz w:val="22"/>
          <w:szCs w:val="22"/>
          <w:rPrChange w:id="429" w:author="Aleksandra Zimoch" w:date="2025-04-10T10:59:00Z">
            <w:rPr>
              <w:sz w:val="22"/>
              <w:szCs w:val="22"/>
            </w:rPr>
          </w:rPrChange>
        </w:rPr>
      </w:pPr>
      <w:r w:rsidRPr="00A755CB">
        <w:rPr>
          <w:b/>
          <w:bCs/>
          <w:sz w:val="22"/>
          <w:szCs w:val="22"/>
          <w:rPrChange w:id="430" w:author="Aleksandra Zimoch" w:date="2025-04-10T10:59:00Z">
            <w:rPr>
              <w:sz w:val="22"/>
              <w:szCs w:val="22"/>
            </w:rPr>
          </w:rPrChange>
        </w:rPr>
        <w:t>Prawa i obowiązki Zamawiającego</w:t>
      </w:r>
    </w:p>
    <w:p w14:paraId="0896886B" w14:textId="7F17E1A1" w:rsidR="0091623D" w:rsidRPr="001E7D79" w:rsidRDefault="0091623D" w:rsidP="00D165BB">
      <w:pPr>
        <w:pStyle w:val="Akapitzlist"/>
        <w:numPr>
          <w:ilvl w:val="0"/>
          <w:numId w:val="14"/>
        </w:numPr>
        <w:tabs>
          <w:tab w:val="left" w:pos="142"/>
        </w:tabs>
        <w:spacing w:before="240" w:after="120" w:line="276" w:lineRule="auto"/>
        <w:contextualSpacing w:val="0"/>
        <w:jc w:val="both"/>
        <w:rPr>
          <w:sz w:val="22"/>
          <w:szCs w:val="22"/>
        </w:rPr>
      </w:pPr>
      <w:r w:rsidRPr="001E7D79">
        <w:rPr>
          <w:sz w:val="22"/>
          <w:szCs w:val="22"/>
        </w:rPr>
        <w:t>Zamawiający oświadcza, że posiada prawo do dysponowania nieruchomością na cele budowlane.</w:t>
      </w:r>
    </w:p>
    <w:p w14:paraId="11FC28EC" w14:textId="77777777" w:rsidR="0091623D" w:rsidRPr="001E7D79" w:rsidRDefault="0091623D" w:rsidP="00D165BB">
      <w:pPr>
        <w:pStyle w:val="Akapitzlist"/>
        <w:numPr>
          <w:ilvl w:val="0"/>
          <w:numId w:val="14"/>
        </w:numPr>
        <w:tabs>
          <w:tab w:val="left" w:pos="142"/>
        </w:tabs>
        <w:spacing w:before="240" w:after="120" w:line="276" w:lineRule="auto"/>
        <w:contextualSpacing w:val="0"/>
        <w:jc w:val="both"/>
        <w:rPr>
          <w:sz w:val="22"/>
          <w:szCs w:val="22"/>
        </w:rPr>
      </w:pPr>
      <w:r w:rsidRPr="001E7D79">
        <w:rPr>
          <w:sz w:val="22"/>
          <w:szCs w:val="22"/>
        </w:rPr>
        <w:t>Do obowiązku Zamawiającego należy:</w:t>
      </w:r>
    </w:p>
    <w:p w14:paraId="11BA941E" w14:textId="77777777" w:rsidR="0091623D" w:rsidRPr="001E7D79" w:rsidRDefault="0091623D" w:rsidP="00D165BB">
      <w:pPr>
        <w:pStyle w:val="Akapitzlist"/>
        <w:numPr>
          <w:ilvl w:val="0"/>
          <w:numId w:val="15"/>
        </w:numPr>
        <w:spacing w:before="240" w:after="120" w:line="276" w:lineRule="auto"/>
        <w:contextualSpacing w:val="0"/>
        <w:rPr>
          <w:sz w:val="22"/>
          <w:szCs w:val="22"/>
        </w:rPr>
      </w:pPr>
      <w:r w:rsidRPr="001E7D79">
        <w:rPr>
          <w:sz w:val="22"/>
          <w:szCs w:val="22"/>
        </w:rPr>
        <w:t>wprowadzenie Wykonawcy na plac prowadzenia robót na podstawie protokołu przekazania,</w:t>
      </w:r>
    </w:p>
    <w:p w14:paraId="170995B6" w14:textId="70F8C44E" w:rsidR="0091623D" w:rsidRPr="001E7D79" w:rsidRDefault="0091623D" w:rsidP="00D165BB">
      <w:pPr>
        <w:pStyle w:val="Akapitzlist"/>
        <w:numPr>
          <w:ilvl w:val="0"/>
          <w:numId w:val="15"/>
        </w:numPr>
        <w:spacing w:before="240" w:after="120" w:line="276" w:lineRule="auto"/>
        <w:contextualSpacing w:val="0"/>
        <w:rPr>
          <w:sz w:val="22"/>
          <w:szCs w:val="22"/>
        </w:rPr>
      </w:pPr>
      <w:r w:rsidRPr="001E7D79">
        <w:rPr>
          <w:sz w:val="22"/>
          <w:szCs w:val="22"/>
        </w:rPr>
        <w:t xml:space="preserve">przekazanie Wykonawcy </w:t>
      </w:r>
      <w:r w:rsidR="00406DE3">
        <w:rPr>
          <w:sz w:val="22"/>
          <w:szCs w:val="22"/>
        </w:rPr>
        <w:t>dokumentacji projektowej</w:t>
      </w:r>
      <w:r w:rsidRPr="001E7D79">
        <w:rPr>
          <w:sz w:val="22"/>
          <w:szCs w:val="22"/>
        </w:rPr>
        <w:t>,</w:t>
      </w:r>
    </w:p>
    <w:p w14:paraId="65C11BDD" w14:textId="31B15DEF" w:rsidR="0091623D" w:rsidRPr="001E7D79" w:rsidRDefault="0091623D" w:rsidP="00D165BB">
      <w:pPr>
        <w:pStyle w:val="Akapitzlist"/>
        <w:numPr>
          <w:ilvl w:val="0"/>
          <w:numId w:val="15"/>
        </w:numPr>
        <w:spacing w:before="240" w:after="120" w:line="276" w:lineRule="auto"/>
        <w:contextualSpacing w:val="0"/>
        <w:rPr>
          <w:sz w:val="22"/>
          <w:szCs w:val="22"/>
        </w:rPr>
      </w:pPr>
      <w:r w:rsidRPr="001E7D79">
        <w:rPr>
          <w:sz w:val="22"/>
          <w:szCs w:val="22"/>
        </w:rPr>
        <w:t>zapewnienie nadzoru,</w:t>
      </w:r>
    </w:p>
    <w:p w14:paraId="6D29AE5B" w14:textId="77777777" w:rsidR="0091623D" w:rsidRPr="001E7D79" w:rsidRDefault="0091623D" w:rsidP="00D165BB">
      <w:pPr>
        <w:pStyle w:val="Akapitzlist"/>
        <w:numPr>
          <w:ilvl w:val="0"/>
          <w:numId w:val="15"/>
        </w:numPr>
        <w:spacing w:before="240" w:after="120" w:line="276" w:lineRule="auto"/>
        <w:contextualSpacing w:val="0"/>
        <w:rPr>
          <w:sz w:val="22"/>
          <w:szCs w:val="22"/>
        </w:rPr>
      </w:pPr>
      <w:r w:rsidRPr="001E7D79">
        <w:rPr>
          <w:sz w:val="22"/>
          <w:szCs w:val="22"/>
        </w:rPr>
        <w:t>odebranie wykonanych robót.</w:t>
      </w:r>
    </w:p>
    <w:p w14:paraId="345C7A24" w14:textId="77777777" w:rsidR="0091623D" w:rsidRPr="00DE295C" w:rsidRDefault="0091623D" w:rsidP="004415AA">
      <w:pPr>
        <w:spacing w:before="240" w:after="120" w:line="276" w:lineRule="auto"/>
        <w:jc w:val="center"/>
        <w:rPr>
          <w:b/>
          <w:bCs/>
          <w:sz w:val="22"/>
          <w:szCs w:val="22"/>
          <w:rPrChange w:id="431" w:author="Aleksandra Zimoch" w:date="2025-04-10T11:01:00Z">
            <w:rPr>
              <w:sz w:val="22"/>
              <w:szCs w:val="22"/>
            </w:rPr>
          </w:rPrChange>
        </w:rPr>
      </w:pPr>
      <w:r w:rsidRPr="00DE295C">
        <w:rPr>
          <w:b/>
          <w:bCs/>
          <w:sz w:val="22"/>
          <w:szCs w:val="22"/>
          <w:rPrChange w:id="432" w:author="Aleksandra Zimoch" w:date="2025-04-10T11:01:00Z">
            <w:rPr>
              <w:sz w:val="22"/>
              <w:szCs w:val="22"/>
            </w:rPr>
          </w:rPrChange>
        </w:rPr>
        <w:t>§ 5</w:t>
      </w:r>
    </w:p>
    <w:p w14:paraId="5AC68514" w14:textId="77777777" w:rsidR="0091623D" w:rsidRPr="00DE295C" w:rsidRDefault="0091623D" w:rsidP="004415AA">
      <w:pPr>
        <w:spacing w:before="240" w:after="120" w:line="276" w:lineRule="auto"/>
        <w:jc w:val="center"/>
        <w:rPr>
          <w:b/>
          <w:bCs/>
          <w:sz w:val="22"/>
          <w:szCs w:val="22"/>
          <w:rPrChange w:id="433" w:author="Aleksandra Zimoch" w:date="2025-04-10T11:01:00Z">
            <w:rPr>
              <w:sz w:val="22"/>
              <w:szCs w:val="22"/>
            </w:rPr>
          </w:rPrChange>
        </w:rPr>
      </w:pPr>
      <w:r w:rsidRPr="00DE295C">
        <w:rPr>
          <w:b/>
          <w:bCs/>
          <w:sz w:val="22"/>
          <w:szCs w:val="22"/>
          <w:rPrChange w:id="434" w:author="Aleksandra Zimoch" w:date="2025-04-10T11:01:00Z">
            <w:rPr>
              <w:sz w:val="22"/>
              <w:szCs w:val="22"/>
            </w:rPr>
          </w:rPrChange>
        </w:rPr>
        <w:t>Prawa i obowiązki Wykonawcy</w:t>
      </w:r>
    </w:p>
    <w:p w14:paraId="0CEC2D7B" w14:textId="77777777" w:rsidR="0091623D" w:rsidRPr="000B420C" w:rsidRDefault="0091623D" w:rsidP="004415AA">
      <w:pPr>
        <w:spacing w:before="240" w:after="120" w:line="276" w:lineRule="auto"/>
        <w:jc w:val="both"/>
        <w:rPr>
          <w:sz w:val="22"/>
          <w:szCs w:val="22"/>
        </w:rPr>
      </w:pPr>
      <w:r w:rsidRPr="003D67D8">
        <w:rPr>
          <w:sz w:val="22"/>
          <w:szCs w:val="22"/>
        </w:rPr>
        <w:t>Do obowi</w:t>
      </w:r>
      <w:r w:rsidRPr="000B420C">
        <w:rPr>
          <w:sz w:val="22"/>
          <w:szCs w:val="22"/>
        </w:rPr>
        <w:t>ązku Wykonawcy należy:</w:t>
      </w:r>
    </w:p>
    <w:p w14:paraId="0E7E4539" w14:textId="600B58C5" w:rsidR="00B01A9E" w:rsidRPr="000B420C" w:rsidRDefault="0091623D" w:rsidP="00D165BB">
      <w:pPr>
        <w:pStyle w:val="Akapitzlist"/>
        <w:numPr>
          <w:ilvl w:val="0"/>
          <w:numId w:val="16"/>
        </w:numPr>
        <w:spacing w:before="240" w:after="120" w:line="276" w:lineRule="auto"/>
        <w:contextualSpacing w:val="0"/>
        <w:jc w:val="both"/>
        <w:rPr>
          <w:sz w:val="22"/>
          <w:szCs w:val="22"/>
        </w:rPr>
      </w:pPr>
      <w:r w:rsidRPr="000B420C">
        <w:rPr>
          <w:sz w:val="22"/>
          <w:szCs w:val="22"/>
        </w:rPr>
        <w:t xml:space="preserve">wykonanie przedmiotu umowy określonego w § 1 z należytą starannością, zgodnie z dokumentacją </w:t>
      </w:r>
      <w:r w:rsidR="00406DE3">
        <w:rPr>
          <w:sz w:val="22"/>
          <w:szCs w:val="22"/>
        </w:rPr>
        <w:t>projektową</w:t>
      </w:r>
      <w:r w:rsidRPr="000B420C">
        <w:rPr>
          <w:sz w:val="22"/>
          <w:szCs w:val="22"/>
        </w:rPr>
        <w:t xml:space="preserve"> obowiązującymi normami, zasadami wiedzy technicznej, wytycznymi i zaleceniami uzgodnionymi do wykonania w czasie prowadzenia robót budowlanych, przepisami przeciwpożarowymi oraz w terminie, o którym mowa w § 3 niniejszej umowy,</w:t>
      </w:r>
    </w:p>
    <w:p w14:paraId="29DD2828" w14:textId="42A5678A" w:rsidR="0091623D" w:rsidRPr="000B420C" w:rsidRDefault="0091623D" w:rsidP="00D165BB">
      <w:pPr>
        <w:pStyle w:val="Akapitzlist"/>
        <w:numPr>
          <w:ilvl w:val="0"/>
          <w:numId w:val="16"/>
        </w:numPr>
        <w:spacing w:before="240" w:after="120" w:line="276" w:lineRule="auto"/>
        <w:contextualSpacing w:val="0"/>
        <w:jc w:val="both"/>
        <w:rPr>
          <w:sz w:val="22"/>
          <w:szCs w:val="22"/>
        </w:rPr>
      </w:pPr>
      <w:r w:rsidRPr="000B420C">
        <w:rPr>
          <w:sz w:val="22"/>
          <w:szCs w:val="22"/>
        </w:rPr>
        <w:t>wykonanie innych prac nie ujętych w dokumentacji a wynikających z obowiązujących przepisów i norm w zakresie robót budowlano-instalacyjnych, bhp, p.poż i innych</w:t>
      </w:r>
      <w:r w:rsidR="00B01A9E" w:rsidRPr="000B420C">
        <w:rPr>
          <w:sz w:val="22"/>
          <w:szCs w:val="22"/>
        </w:rPr>
        <w:t xml:space="preserve"> (w tym </w:t>
      </w:r>
      <w:del w:id="435" w:author="aswiatkowski" w:date="2025-06-05T12:12:00Z" w16du:dateUtc="2025-06-05T10:12:00Z">
        <w:r w:rsidR="00B01A9E" w:rsidRPr="000B420C" w:rsidDel="005F38F9">
          <w:rPr>
            <w:sz w:val="22"/>
            <w:szCs w:val="22"/>
          </w:rPr>
          <w:delText>opracowanie i</w:delText>
        </w:r>
      </w:del>
      <w:r w:rsidR="00B01A9E" w:rsidRPr="000B420C">
        <w:rPr>
          <w:sz w:val="22"/>
          <w:szCs w:val="22"/>
        </w:rPr>
        <w:t xml:space="preserve"> </w:t>
      </w:r>
      <w:r w:rsidR="006C79F5">
        <w:rPr>
          <w:sz w:val="22"/>
          <w:szCs w:val="22"/>
        </w:rPr>
        <w:t>wprowadzenie</w:t>
      </w:r>
      <w:r w:rsidR="00B01A9E" w:rsidRPr="000B420C">
        <w:rPr>
          <w:sz w:val="22"/>
          <w:szCs w:val="22"/>
        </w:rPr>
        <w:t xml:space="preserve"> tymczasowej organizacji ruchu)</w:t>
      </w:r>
      <w:r w:rsidRPr="000B420C">
        <w:rPr>
          <w:sz w:val="22"/>
          <w:szCs w:val="22"/>
        </w:rPr>
        <w:t>,</w:t>
      </w:r>
    </w:p>
    <w:p w14:paraId="245A3F41" w14:textId="77777777" w:rsidR="0091623D" w:rsidRPr="003D67D8" w:rsidRDefault="0091623D" w:rsidP="00D165BB">
      <w:pPr>
        <w:pStyle w:val="Akapitzlist"/>
        <w:numPr>
          <w:ilvl w:val="0"/>
          <w:numId w:val="16"/>
        </w:numPr>
        <w:spacing w:before="240" w:after="120" w:line="276" w:lineRule="auto"/>
        <w:contextualSpacing w:val="0"/>
        <w:jc w:val="both"/>
        <w:rPr>
          <w:sz w:val="22"/>
          <w:szCs w:val="22"/>
        </w:rPr>
      </w:pPr>
      <w:r w:rsidRPr="000B420C">
        <w:rPr>
          <w:sz w:val="22"/>
          <w:szCs w:val="22"/>
        </w:rPr>
        <w:t>wykonanie przedmiotu umowy przy pomocy osób posiadających odpowiednie kwalifikacje, przeszkolonych w zakresie przepisów BHP i przec</w:t>
      </w:r>
      <w:r w:rsidRPr="003D67D8">
        <w:rPr>
          <w:sz w:val="22"/>
          <w:szCs w:val="22"/>
        </w:rPr>
        <w:t>iwpożarowych oraz wyposażonych w odpowiedni sprzęt, narzędzia i odzież,</w:t>
      </w:r>
    </w:p>
    <w:p w14:paraId="35396759" w14:textId="77777777" w:rsidR="0091623D" w:rsidRPr="003D67D8" w:rsidRDefault="0091623D" w:rsidP="00D165BB">
      <w:pPr>
        <w:pStyle w:val="Akapitzlist"/>
        <w:numPr>
          <w:ilvl w:val="0"/>
          <w:numId w:val="16"/>
        </w:numPr>
        <w:spacing w:before="240" w:after="120" w:line="276" w:lineRule="auto"/>
        <w:contextualSpacing w:val="0"/>
        <w:jc w:val="both"/>
        <w:rPr>
          <w:sz w:val="22"/>
          <w:szCs w:val="22"/>
        </w:rPr>
      </w:pPr>
      <w:r w:rsidRPr="003D67D8">
        <w:rPr>
          <w:sz w:val="22"/>
          <w:szCs w:val="22"/>
        </w:rPr>
        <w:t>okazanie w stosunku do wykazanych materiałów certyfikatów ze znakiem bezpieczeństwa, deklaracji zgodności, aprobaty technicznej lub innych dokumentów normalizacyjnych,</w:t>
      </w:r>
    </w:p>
    <w:p w14:paraId="763E86CA" w14:textId="77777777" w:rsidR="0091623D" w:rsidRPr="003D67D8" w:rsidRDefault="0091623D" w:rsidP="00D165BB">
      <w:pPr>
        <w:pStyle w:val="Akapitzlist"/>
        <w:numPr>
          <w:ilvl w:val="0"/>
          <w:numId w:val="16"/>
        </w:numPr>
        <w:spacing w:before="240" w:after="120" w:line="276" w:lineRule="auto"/>
        <w:contextualSpacing w:val="0"/>
        <w:jc w:val="both"/>
        <w:rPr>
          <w:sz w:val="22"/>
          <w:szCs w:val="22"/>
        </w:rPr>
      </w:pPr>
      <w:r w:rsidRPr="003D67D8">
        <w:rPr>
          <w:sz w:val="22"/>
          <w:szCs w:val="22"/>
        </w:rPr>
        <w:t>ponoszenie odpowiedzialności za jakość wykonywanych robót budowlanych oraz za jakość zastosowanych do robót materiałów,</w:t>
      </w:r>
    </w:p>
    <w:p w14:paraId="5C8F5C4F" w14:textId="77777777" w:rsidR="0091623D" w:rsidRPr="003D67D8" w:rsidRDefault="0091623D" w:rsidP="00D165BB">
      <w:pPr>
        <w:pStyle w:val="Akapitzlist"/>
        <w:numPr>
          <w:ilvl w:val="0"/>
          <w:numId w:val="16"/>
        </w:numPr>
        <w:spacing w:before="240" w:after="120" w:line="276" w:lineRule="auto"/>
        <w:contextualSpacing w:val="0"/>
        <w:jc w:val="both"/>
        <w:rPr>
          <w:sz w:val="22"/>
          <w:szCs w:val="22"/>
        </w:rPr>
      </w:pPr>
      <w:r w:rsidRPr="003D67D8">
        <w:rPr>
          <w:sz w:val="22"/>
          <w:szCs w:val="22"/>
        </w:rPr>
        <w:t>zapewnienie ciągłego nadzoru technicznego nad realizacją zadania, nadzoru nad personelem w zakresie porządku i dyscypliny pracy oraz koordynowanie działań podwykonawców.</w:t>
      </w:r>
    </w:p>
    <w:p w14:paraId="02D52C0D" w14:textId="77777777" w:rsidR="0091623D" w:rsidRPr="003D67D8" w:rsidRDefault="0091623D" w:rsidP="004415AA">
      <w:pPr>
        <w:spacing w:before="240" w:after="120" w:line="276" w:lineRule="auto"/>
        <w:ind w:left="357"/>
        <w:jc w:val="both"/>
        <w:rPr>
          <w:sz w:val="22"/>
          <w:szCs w:val="22"/>
        </w:rPr>
      </w:pPr>
      <w:r w:rsidRPr="003D67D8">
        <w:rPr>
          <w:sz w:val="22"/>
          <w:szCs w:val="22"/>
        </w:rPr>
        <w:t>Obowiązkiem Wykonawcy jest zapewnienie kierownika budowy.</w:t>
      </w:r>
    </w:p>
    <w:p w14:paraId="0D1F7699" w14:textId="4C07821B" w:rsidR="0091623D" w:rsidRPr="00EF7E00" w:rsidRDefault="0091623D" w:rsidP="00EF7E00">
      <w:pPr>
        <w:spacing w:before="240" w:after="120" w:line="276" w:lineRule="auto"/>
        <w:ind w:left="357"/>
        <w:jc w:val="both"/>
        <w:rPr>
          <w:sz w:val="22"/>
          <w:szCs w:val="22"/>
        </w:rPr>
      </w:pPr>
      <w:r w:rsidRPr="003D67D8">
        <w:rPr>
          <w:sz w:val="22"/>
          <w:szCs w:val="22"/>
        </w:rPr>
        <w:t>Kierownikiem budowy będzie:</w:t>
      </w:r>
      <w:r w:rsidR="00EF7E00">
        <w:rPr>
          <w:sz w:val="22"/>
          <w:szCs w:val="22"/>
        </w:rPr>
        <w:t xml:space="preserve"> </w:t>
      </w:r>
      <w:r w:rsidR="00452B68">
        <w:rPr>
          <w:b/>
          <w:bCs/>
          <w:i/>
          <w:iCs/>
          <w:sz w:val="22"/>
          <w:szCs w:val="22"/>
        </w:rPr>
        <w:t>………………………………</w:t>
      </w:r>
    </w:p>
    <w:p w14:paraId="0B158B46" w14:textId="08982327" w:rsidR="0091623D" w:rsidRPr="003D67D8" w:rsidRDefault="0091623D" w:rsidP="00406DE3">
      <w:pPr>
        <w:spacing w:before="240" w:after="120" w:line="276" w:lineRule="auto"/>
        <w:ind w:left="357"/>
        <w:jc w:val="both"/>
        <w:rPr>
          <w:sz w:val="22"/>
          <w:szCs w:val="22"/>
        </w:rPr>
      </w:pPr>
      <w:r w:rsidRPr="003D67D8">
        <w:rPr>
          <w:sz w:val="22"/>
          <w:szCs w:val="22"/>
        </w:rPr>
        <w:lastRenderedPageBreak/>
        <w:t xml:space="preserve">Kierownik będzie działał w granicach umocowania określonego przepisami ustawy z dnia 7.07.1994 r. Prawo budowlane (tj. Dz. U. z </w:t>
      </w:r>
      <w:r w:rsidR="00244FE4" w:rsidRPr="003D67D8">
        <w:rPr>
          <w:sz w:val="22"/>
          <w:szCs w:val="22"/>
        </w:rPr>
        <w:t>202</w:t>
      </w:r>
      <w:r w:rsidR="00406DE3">
        <w:rPr>
          <w:sz w:val="22"/>
          <w:szCs w:val="22"/>
        </w:rPr>
        <w:t>4</w:t>
      </w:r>
      <w:r w:rsidRPr="003D67D8">
        <w:rPr>
          <w:sz w:val="22"/>
          <w:szCs w:val="22"/>
        </w:rPr>
        <w:t xml:space="preserve"> r. poz. </w:t>
      </w:r>
      <w:r w:rsidR="00406DE3" w:rsidRPr="00406DE3">
        <w:rPr>
          <w:sz w:val="22"/>
          <w:szCs w:val="22"/>
        </w:rPr>
        <w:t>725, 834,</w:t>
      </w:r>
      <w:r w:rsidR="00406DE3">
        <w:rPr>
          <w:sz w:val="22"/>
          <w:szCs w:val="22"/>
        </w:rPr>
        <w:t xml:space="preserve"> </w:t>
      </w:r>
      <w:r w:rsidR="00406DE3" w:rsidRPr="00406DE3">
        <w:rPr>
          <w:sz w:val="22"/>
          <w:szCs w:val="22"/>
        </w:rPr>
        <w:t>1222, 1847, 1881</w:t>
      </w:r>
      <w:r w:rsidRPr="003D67D8">
        <w:rPr>
          <w:sz w:val="22"/>
          <w:szCs w:val="22"/>
        </w:rPr>
        <w:t>) i jest w granicach posiadanego upoważnienia- przedstawicielem Wykonawcy.</w:t>
      </w:r>
    </w:p>
    <w:p w14:paraId="548CBF0A" w14:textId="77777777" w:rsidR="0091623D" w:rsidRPr="003D67D8" w:rsidRDefault="0091623D" w:rsidP="004415AA">
      <w:pPr>
        <w:spacing w:before="240" w:after="120" w:line="276" w:lineRule="auto"/>
        <w:ind w:left="357"/>
        <w:jc w:val="both"/>
        <w:rPr>
          <w:sz w:val="22"/>
          <w:szCs w:val="22"/>
        </w:rPr>
      </w:pPr>
      <w:r w:rsidRPr="003D67D8">
        <w:rPr>
          <w:sz w:val="22"/>
          <w:szCs w:val="22"/>
        </w:rPr>
        <w:t>Kierownik ma obowiązek ciągłego przebywania na terenie budowy w trakcie wykonywania robót stanowiących przedmiot Umowy,</w:t>
      </w:r>
    </w:p>
    <w:p w14:paraId="3689CED5" w14:textId="77777777" w:rsidR="0091623D" w:rsidRPr="003D67D8" w:rsidRDefault="0091623D" w:rsidP="00D165BB">
      <w:pPr>
        <w:pStyle w:val="Akapitzlist"/>
        <w:numPr>
          <w:ilvl w:val="0"/>
          <w:numId w:val="16"/>
        </w:numPr>
        <w:spacing w:before="240" w:after="120" w:line="276" w:lineRule="auto"/>
        <w:contextualSpacing w:val="0"/>
        <w:jc w:val="both"/>
        <w:rPr>
          <w:sz w:val="22"/>
          <w:szCs w:val="22"/>
        </w:rPr>
      </w:pPr>
      <w:r w:rsidRPr="003D67D8">
        <w:rPr>
          <w:sz w:val="22"/>
          <w:szCs w:val="22"/>
        </w:rPr>
        <w:t>pełnienie nadzoru podczas realizacji całego zadania budowlanego. Wykonawca zobowiązany jest do zgłoszenia Zamawiającemu ewentualnych wątpliwości dotyczących rozwiązań wskazanych w dokumentacji projektowej,</w:t>
      </w:r>
    </w:p>
    <w:p w14:paraId="5FD07FF1" w14:textId="77777777" w:rsidR="0091623D" w:rsidRPr="003D67D8" w:rsidRDefault="0091623D" w:rsidP="00D165BB">
      <w:pPr>
        <w:pStyle w:val="Akapitzlist"/>
        <w:numPr>
          <w:ilvl w:val="0"/>
          <w:numId w:val="16"/>
        </w:numPr>
        <w:spacing w:before="240" w:after="120" w:line="276" w:lineRule="auto"/>
        <w:contextualSpacing w:val="0"/>
        <w:jc w:val="both"/>
        <w:rPr>
          <w:sz w:val="22"/>
          <w:szCs w:val="22"/>
        </w:rPr>
      </w:pPr>
      <w:r w:rsidRPr="003D67D8">
        <w:rPr>
          <w:sz w:val="22"/>
          <w:szCs w:val="22"/>
        </w:rPr>
        <w:t>uczestniczenie w naradach,</w:t>
      </w:r>
    </w:p>
    <w:p w14:paraId="5CC93417" w14:textId="77777777" w:rsidR="0091623D" w:rsidRPr="003D67D8" w:rsidRDefault="0091623D" w:rsidP="00D165BB">
      <w:pPr>
        <w:pStyle w:val="Akapitzlist"/>
        <w:numPr>
          <w:ilvl w:val="0"/>
          <w:numId w:val="16"/>
        </w:numPr>
        <w:spacing w:before="240" w:after="120" w:line="276" w:lineRule="auto"/>
        <w:contextualSpacing w:val="0"/>
        <w:jc w:val="both"/>
        <w:rPr>
          <w:sz w:val="22"/>
          <w:szCs w:val="22"/>
        </w:rPr>
      </w:pPr>
      <w:r w:rsidRPr="003D67D8">
        <w:rPr>
          <w:sz w:val="22"/>
          <w:szCs w:val="22"/>
        </w:rPr>
        <w:t>zabezpieczenie we własnym zakresie warunków socjalnych i innych przypisanych prawem warunków i świadczeń dla swoich pracowników oraz wyposażenie pracowników w jednolitą odzież z nazwą Wykonawcy,</w:t>
      </w:r>
    </w:p>
    <w:p w14:paraId="2DE033A5" w14:textId="77777777" w:rsidR="0091623D" w:rsidRPr="003D67D8" w:rsidRDefault="0091623D" w:rsidP="00D165BB">
      <w:pPr>
        <w:pStyle w:val="Akapitzlist"/>
        <w:numPr>
          <w:ilvl w:val="0"/>
          <w:numId w:val="16"/>
        </w:numPr>
        <w:spacing w:before="240" w:after="120" w:line="276" w:lineRule="auto"/>
        <w:contextualSpacing w:val="0"/>
        <w:jc w:val="both"/>
        <w:rPr>
          <w:sz w:val="22"/>
          <w:szCs w:val="22"/>
        </w:rPr>
      </w:pPr>
      <w:r w:rsidRPr="003D67D8">
        <w:rPr>
          <w:sz w:val="22"/>
          <w:szCs w:val="22"/>
        </w:rPr>
        <w:t>niezwłoczne usunięcie, na własny koszt szkód i awarii powstałych przy wykonywaniu prac instalacyjno-budowlanych,</w:t>
      </w:r>
    </w:p>
    <w:p w14:paraId="0D29F9E4" w14:textId="77777777" w:rsidR="0091623D" w:rsidRPr="003D67D8" w:rsidRDefault="0091623D" w:rsidP="00D165BB">
      <w:pPr>
        <w:pStyle w:val="Akapitzlist"/>
        <w:numPr>
          <w:ilvl w:val="0"/>
          <w:numId w:val="16"/>
        </w:numPr>
        <w:spacing w:before="240" w:after="120" w:line="276" w:lineRule="auto"/>
        <w:contextualSpacing w:val="0"/>
        <w:jc w:val="both"/>
        <w:rPr>
          <w:sz w:val="22"/>
          <w:szCs w:val="22"/>
        </w:rPr>
      </w:pPr>
      <w:r w:rsidRPr="003D67D8">
        <w:rPr>
          <w:sz w:val="22"/>
          <w:szCs w:val="22"/>
        </w:rPr>
        <w:t>utrzymanie ogólnego porządku w rejonie prowadzenia robót poprzez:</w:t>
      </w:r>
    </w:p>
    <w:p w14:paraId="1E64551B" w14:textId="3FD6658B" w:rsidR="0091623D" w:rsidRPr="003D67D8" w:rsidRDefault="0091623D" w:rsidP="00D165BB">
      <w:pPr>
        <w:pStyle w:val="Akapitzlist"/>
        <w:numPr>
          <w:ilvl w:val="0"/>
          <w:numId w:val="17"/>
        </w:numPr>
        <w:spacing w:before="240" w:after="120" w:line="276" w:lineRule="auto"/>
        <w:contextualSpacing w:val="0"/>
        <w:jc w:val="both"/>
        <w:rPr>
          <w:sz w:val="22"/>
          <w:szCs w:val="22"/>
        </w:rPr>
      </w:pPr>
      <w:r w:rsidRPr="003D67D8">
        <w:rPr>
          <w:sz w:val="22"/>
          <w:szCs w:val="22"/>
        </w:rPr>
        <w:t>utrzymanie terenu prowadzenia robót w stanie wolnym od przeszkód komunikacyjnych,</w:t>
      </w:r>
    </w:p>
    <w:p w14:paraId="47E6787E" w14:textId="71B5CA07" w:rsidR="0091623D" w:rsidRPr="006C79F5" w:rsidRDefault="0091623D" w:rsidP="006C79F5">
      <w:pPr>
        <w:pStyle w:val="Akapitzlist"/>
        <w:numPr>
          <w:ilvl w:val="0"/>
          <w:numId w:val="17"/>
        </w:numPr>
        <w:spacing w:before="240" w:after="120" w:line="276" w:lineRule="auto"/>
        <w:contextualSpacing w:val="0"/>
        <w:jc w:val="both"/>
        <w:rPr>
          <w:sz w:val="22"/>
          <w:szCs w:val="22"/>
        </w:rPr>
      </w:pPr>
      <w:r w:rsidRPr="003D67D8">
        <w:rPr>
          <w:sz w:val="22"/>
          <w:szCs w:val="22"/>
        </w:rPr>
        <w:t>nadzór nad bezpieczeństwem i higieną pracy,</w:t>
      </w:r>
    </w:p>
    <w:p w14:paraId="6FA950FD" w14:textId="77777777" w:rsidR="0091623D" w:rsidRPr="003D67D8" w:rsidRDefault="0091623D" w:rsidP="00D165BB">
      <w:pPr>
        <w:pStyle w:val="Akapitzlist"/>
        <w:numPr>
          <w:ilvl w:val="0"/>
          <w:numId w:val="17"/>
        </w:numPr>
        <w:spacing w:before="240" w:after="120" w:line="276" w:lineRule="auto"/>
        <w:contextualSpacing w:val="0"/>
        <w:jc w:val="both"/>
        <w:rPr>
          <w:sz w:val="22"/>
          <w:szCs w:val="22"/>
        </w:rPr>
      </w:pPr>
      <w:r w:rsidRPr="003D67D8">
        <w:rPr>
          <w:sz w:val="22"/>
          <w:szCs w:val="22"/>
        </w:rPr>
        <w:t>zapewnienie zabezpieczenia przeciwpożarowego,</w:t>
      </w:r>
    </w:p>
    <w:p w14:paraId="4D94E43C" w14:textId="77777777" w:rsidR="0091623D" w:rsidRPr="003D67D8" w:rsidRDefault="0091623D" w:rsidP="00D165BB">
      <w:pPr>
        <w:pStyle w:val="Akapitzlist"/>
        <w:numPr>
          <w:ilvl w:val="0"/>
          <w:numId w:val="17"/>
        </w:numPr>
        <w:spacing w:before="240" w:after="120" w:line="276" w:lineRule="auto"/>
        <w:contextualSpacing w:val="0"/>
        <w:jc w:val="both"/>
        <w:rPr>
          <w:sz w:val="22"/>
          <w:szCs w:val="22"/>
        </w:rPr>
      </w:pPr>
      <w:r w:rsidRPr="003D67D8">
        <w:rPr>
          <w:sz w:val="22"/>
          <w:szCs w:val="22"/>
        </w:rPr>
        <w:t>oznakowanie rejonu prowadzenia robót,</w:t>
      </w:r>
    </w:p>
    <w:p w14:paraId="6404A20B" w14:textId="77777777" w:rsidR="0091623D" w:rsidRPr="003D67D8" w:rsidRDefault="0091623D" w:rsidP="00D165BB">
      <w:pPr>
        <w:pStyle w:val="Akapitzlist"/>
        <w:numPr>
          <w:ilvl w:val="0"/>
          <w:numId w:val="17"/>
        </w:numPr>
        <w:spacing w:before="240" w:after="120" w:line="276" w:lineRule="auto"/>
        <w:contextualSpacing w:val="0"/>
        <w:jc w:val="both"/>
        <w:rPr>
          <w:sz w:val="22"/>
          <w:szCs w:val="22"/>
        </w:rPr>
      </w:pPr>
      <w:r w:rsidRPr="003D67D8">
        <w:rPr>
          <w:sz w:val="22"/>
          <w:szCs w:val="22"/>
        </w:rPr>
        <w:t>wykonanie zabezpieczeń w rejonie prowadzenia robót,</w:t>
      </w:r>
    </w:p>
    <w:p w14:paraId="20C96E71" w14:textId="77777777" w:rsidR="0091623D" w:rsidRPr="003D67D8" w:rsidRDefault="0091623D" w:rsidP="00D165BB">
      <w:pPr>
        <w:pStyle w:val="Akapitzlist"/>
        <w:numPr>
          <w:ilvl w:val="0"/>
          <w:numId w:val="17"/>
        </w:numPr>
        <w:spacing w:before="240" w:after="120" w:line="276" w:lineRule="auto"/>
        <w:contextualSpacing w:val="0"/>
        <w:jc w:val="both"/>
        <w:rPr>
          <w:sz w:val="22"/>
          <w:szCs w:val="22"/>
        </w:rPr>
      </w:pPr>
      <w:r w:rsidRPr="003D67D8">
        <w:rPr>
          <w:sz w:val="22"/>
          <w:szCs w:val="22"/>
        </w:rPr>
        <w:t>składowanie w wydzielonym miejscu i bieżące usuwanie wszelkich urządzeń pomocniczych i zbędnych materiałów, odpadów i śmieci oraz niepotrzebnych urządzeń prowizorycznych,</w:t>
      </w:r>
    </w:p>
    <w:p w14:paraId="6A9EB4D9" w14:textId="77777777" w:rsidR="0091623D" w:rsidRPr="003D67D8" w:rsidRDefault="0091623D" w:rsidP="00D165BB">
      <w:pPr>
        <w:pStyle w:val="Akapitzlist"/>
        <w:numPr>
          <w:ilvl w:val="0"/>
          <w:numId w:val="17"/>
        </w:numPr>
        <w:spacing w:before="240" w:after="120" w:line="276" w:lineRule="auto"/>
        <w:contextualSpacing w:val="0"/>
        <w:jc w:val="both"/>
        <w:rPr>
          <w:sz w:val="22"/>
          <w:szCs w:val="22"/>
        </w:rPr>
      </w:pPr>
      <w:r w:rsidRPr="003D67D8">
        <w:rPr>
          <w:sz w:val="22"/>
          <w:szCs w:val="22"/>
        </w:rPr>
        <w:t>wyposażenie pracowników w jednolitą odzież z nazwą Wykonawcy.</w:t>
      </w:r>
    </w:p>
    <w:p w14:paraId="66A7548A" w14:textId="77777777" w:rsidR="0091623D" w:rsidRPr="003D67D8" w:rsidRDefault="0091623D" w:rsidP="00D165BB">
      <w:pPr>
        <w:pStyle w:val="Akapitzlist"/>
        <w:numPr>
          <w:ilvl w:val="0"/>
          <w:numId w:val="16"/>
        </w:numPr>
        <w:spacing w:before="240" w:after="120" w:line="276" w:lineRule="auto"/>
        <w:contextualSpacing w:val="0"/>
        <w:jc w:val="both"/>
        <w:rPr>
          <w:sz w:val="22"/>
          <w:szCs w:val="22"/>
        </w:rPr>
      </w:pPr>
      <w:r w:rsidRPr="003D67D8">
        <w:rPr>
          <w:sz w:val="22"/>
          <w:szCs w:val="22"/>
        </w:rPr>
        <w:t>wyprzedzające uzgadnianie z Zamawiającym w formie pisemnej wszelkich zmian dotyczących przyjętych terminów, zakresu robót lub sposobu ich realizacji, pod rygorem nieważności wprowadzonych zmian,</w:t>
      </w:r>
    </w:p>
    <w:p w14:paraId="3C631AE2" w14:textId="77777777" w:rsidR="0091623D" w:rsidRPr="003D67D8" w:rsidRDefault="0091623D" w:rsidP="00D165BB">
      <w:pPr>
        <w:pStyle w:val="Akapitzlist"/>
        <w:numPr>
          <w:ilvl w:val="0"/>
          <w:numId w:val="16"/>
        </w:numPr>
        <w:spacing w:before="240" w:after="120" w:line="276" w:lineRule="auto"/>
        <w:contextualSpacing w:val="0"/>
        <w:jc w:val="both"/>
        <w:rPr>
          <w:sz w:val="22"/>
          <w:szCs w:val="22"/>
        </w:rPr>
      </w:pPr>
      <w:r w:rsidRPr="003D67D8">
        <w:rPr>
          <w:sz w:val="22"/>
          <w:szCs w:val="22"/>
        </w:rPr>
        <w:t>wyprzedzające informowanie o problemach lub okolicznościach mogących wpłynąć na jakość robót lub opóźnienie terminu ich zakończenia wynikającego z niniejszej umowy,</w:t>
      </w:r>
    </w:p>
    <w:p w14:paraId="410B2765" w14:textId="77777777" w:rsidR="0091623D" w:rsidRPr="003D67D8" w:rsidRDefault="0091623D" w:rsidP="00D165BB">
      <w:pPr>
        <w:pStyle w:val="Akapitzlist"/>
        <w:numPr>
          <w:ilvl w:val="0"/>
          <w:numId w:val="16"/>
        </w:numPr>
        <w:spacing w:before="240" w:after="120" w:line="276" w:lineRule="auto"/>
        <w:contextualSpacing w:val="0"/>
        <w:jc w:val="both"/>
        <w:rPr>
          <w:sz w:val="22"/>
          <w:szCs w:val="22"/>
        </w:rPr>
      </w:pPr>
      <w:r w:rsidRPr="003D67D8">
        <w:rPr>
          <w:sz w:val="22"/>
          <w:szCs w:val="22"/>
        </w:rPr>
        <w:t>zgłoszenia Zamawiającemu robót ulegających zakryciu. Jeżeli Wykonawca nie poinformował o tych faktach Zamawiającego zobowiązany jest odkryć roboty lub wykonać otwory niezbędne do zbadania robót, a następnie przywrócić rozebrane elementy do stanu poprzedniego na własny koszt,</w:t>
      </w:r>
    </w:p>
    <w:p w14:paraId="63F3189E" w14:textId="77777777" w:rsidR="0091623D" w:rsidRPr="003D67D8" w:rsidRDefault="0091623D" w:rsidP="00D165BB">
      <w:pPr>
        <w:pStyle w:val="Akapitzlist"/>
        <w:numPr>
          <w:ilvl w:val="0"/>
          <w:numId w:val="16"/>
        </w:numPr>
        <w:spacing w:before="240" w:after="120" w:line="276" w:lineRule="auto"/>
        <w:contextualSpacing w:val="0"/>
        <w:jc w:val="both"/>
        <w:rPr>
          <w:sz w:val="22"/>
          <w:szCs w:val="22"/>
        </w:rPr>
      </w:pPr>
      <w:r w:rsidRPr="003D67D8">
        <w:rPr>
          <w:sz w:val="22"/>
          <w:szCs w:val="22"/>
        </w:rPr>
        <w:t>zabezpieczenie własnego materiału i sprzętu zgromadzonego na placu budowy przed kradzieżą i ewentualną dewastacją;</w:t>
      </w:r>
    </w:p>
    <w:p w14:paraId="000457D1" w14:textId="77777777" w:rsidR="0091623D" w:rsidRPr="003D67D8" w:rsidRDefault="0091623D" w:rsidP="00D165BB">
      <w:pPr>
        <w:pStyle w:val="Akapitzlist"/>
        <w:numPr>
          <w:ilvl w:val="0"/>
          <w:numId w:val="16"/>
        </w:numPr>
        <w:spacing w:before="240" w:after="120" w:line="276" w:lineRule="auto"/>
        <w:contextualSpacing w:val="0"/>
        <w:jc w:val="both"/>
        <w:rPr>
          <w:sz w:val="22"/>
          <w:szCs w:val="22"/>
        </w:rPr>
      </w:pPr>
      <w:r w:rsidRPr="003D67D8">
        <w:rPr>
          <w:sz w:val="22"/>
          <w:szCs w:val="22"/>
        </w:rPr>
        <w:t>ponoszenie odpowiedzialności na zasadach ogólnych za szkody związane z realizacją Umowy, w szczególności za utratę dóbr materialnych, uszkodzenie ciała lub śmierć osób oraz odpowiedzialności za wybrane metody działań i bezpieczeństwo na terenie budowy.</w:t>
      </w:r>
    </w:p>
    <w:p w14:paraId="41A9AE6A" w14:textId="77777777" w:rsidR="0091623D" w:rsidRPr="003D67D8" w:rsidRDefault="0091623D" w:rsidP="00D165BB">
      <w:pPr>
        <w:pStyle w:val="Akapitzlist"/>
        <w:numPr>
          <w:ilvl w:val="0"/>
          <w:numId w:val="16"/>
        </w:numPr>
        <w:spacing w:before="240" w:after="120" w:line="276" w:lineRule="auto"/>
        <w:contextualSpacing w:val="0"/>
        <w:jc w:val="both"/>
        <w:rPr>
          <w:sz w:val="22"/>
          <w:szCs w:val="22"/>
        </w:rPr>
      </w:pPr>
      <w:r w:rsidRPr="003D67D8">
        <w:rPr>
          <w:sz w:val="22"/>
          <w:szCs w:val="22"/>
        </w:rPr>
        <w:lastRenderedPageBreak/>
        <w:t>ponoszenie odpowiedzialności wobec osób trzecich za wszelkie szkody spowodowane na terenie prowadzenia robót budowlanych w związku z prowadzonymi pracami,</w:t>
      </w:r>
    </w:p>
    <w:p w14:paraId="2594E8E9" w14:textId="77777777" w:rsidR="0091623D" w:rsidRPr="003D67D8" w:rsidRDefault="0091623D" w:rsidP="00D165BB">
      <w:pPr>
        <w:pStyle w:val="Akapitzlist"/>
        <w:numPr>
          <w:ilvl w:val="0"/>
          <w:numId w:val="16"/>
        </w:numPr>
        <w:spacing w:before="240" w:after="120" w:line="276" w:lineRule="auto"/>
        <w:contextualSpacing w:val="0"/>
        <w:jc w:val="both"/>
        <w:rPr>
          <w:sz w:val="22"/>
          <w:szCs w:val="22"/>
        </w:rPr>
      </w:pPr>
      <w:r w:rsidRPr="003D67D8">
        <w:rPr>
          <w:sz w:val="22"/>
          <w:szCs w:val="22"/>
        </w:rPr>
        <w:t>pisemne zawiadomienie Zamawiającego o gotowości do odbioru końcowego i pogwarancyjnego,</w:t>
      </w:r>
    </w:p>
    <w:p w14:paraId="1785339B" w14:textId="77777777" w:rsidR="0091623D" w:rsidRPr="003D67D8" w:rsidRDefault="0091623D" w:rsidP="00D165BB">
      <w:pPr>
        <w:pStyle w:val="Akapitzlist"/>
        <w:numPr>
          <w:ilvl w:val="0"/>
          <w:numId w:val="16"/>
        </w:numPr>
        <w:spacing w:before="240" w:after="120" w:line="276" w:lineRule="auto"/>
        <w:contextualSpacing w:val="0"/>
        <w:jc w:val="both"/>
        <w:rPr>
          <w:sz w:val="22"/>
          <w:szCs w:val="22"/>
        </w:rPr>
      </w:pPr>
      <w:r w:rsidRPr="003D67D8">
        <w:rPr>
          <w:sz w:val="22"/>
          <w:szCs w:val="22"/>
        </w:rPr>
        <w:t>opracowanie i przekazanie Zamawiającemu dokumentacji powykonawczej w 2 egzemplarzach w wersji papierowej i 1 egzemplarzu w wersji elektronicznej (płyta CD),</w:t>
      </w:r>
    </w:p>
    <w:p w14:paraId="2B0BED61" w14:textId="6B50985F" w:rsidR="0091623D" w:rsidRPr="003D67D8" w:rsidRDefault="0091623D" w:rsidP="00D165BB">
      <w:pPr>
        <w:pStyle w:val="Akapitzlist"/>
        <w:numPr>
          <w:ilvl w:val="0"/>
          <w:numId w:val="16"/>
        </w:numPr>
        <w:spacing w:before="240" w:after="120" w:line="276" w:lineRule="auto"/>
        <w:contextualSpacing w:val="0"/>
        <w:jc w:val="both"/>
        <w:rPr>
          <w:sz w:val="22"/>
          <w:szCs w:val="22"/>
        </w:rPr>
      </w:pPr>
      <w:r w:rsidRPr="003D67D8">
        <w:rPr>
          <w:sz w:val="22"/>
          <w:szCs w:val="22"/>
        </w:rPr>
        <w:t>dokonywanie przeglądu gwarancyjnego robót budowlanych</w:t>
      </w:r>
      <w:r w:rsidR="00EF57CC">
        <w:rPr>
          <w:sz w:val="22"/>
          <w:szCs w:val="22"/>
        </w:rPr>
        <w:t xml:space="preserve"> w</w:t>
      </w:r>
      <w:r w:rsidRPr="003D67D8">
        <w:rPr>
          <w:sz w:val="22"/>
          <w:szCs w:val="22"/>
        </w:rPr>
        <w:t xml:space="preserve"> terminie wyznaczonym przez Zamawiającego i zaakceptowanym przez obie strony. Wykonawca zostanie poinformowany pisemnie przynajmniej 7 dni przed planowanym terminem przeglądu.</w:t>
      </w:r>
    </w:p>
    <w:p w14:paraId="039E629B" w14:textId="10DB21D1" w:rsidR="0091623D" w:rsidRPr="003D67D8" w:rsidRDefault="0091623D" w:rsidP="00D165BB">
      <w:pPr>
        <w:pStyle w:val="Akapitzlist"/>
        <w:numPr>
          <w:ilvl w:val="0"/>
          <w:numId w:val="16"/>
        </w:numPr>
        <w:spacing w:before="240" w:after="120" w:line="276" w:lineRule="auto"/>
        <w:contextualSpacing w:val="0"/>
        <w:jc w:val="both"/>
        <w:rPr>
          <w:sz w:val="22"/>
          <w:szCs w:val="22"/>
        </w:rPr>
      </w:pPr>
      <w:r w:rsidRPr="003D67D8">
        <w:rPr>
          <w:sz w:val="22"/>
          <w:szCs w:val="22"/>
        </w:rPr>
        <w:t>przeprowadzanie na własny koszt przeglądów okresowych w terminach i na zasadach określonych przez producentów w warunkach gwarancyjnych i w dokumentacji techniczno</w:t>
      </w:r>
      <w:ins w:id="436" w:author="Aleksandra Zimoch" w:date="2025-04-10T11:05:00Z">
        <w:r w:rsidR="00DE295C">
          <w:rPr>
            <w:sz w:val="22"/>
            <w:szCs w:val="22"/>
          </w:rPr>
          <w:t>-</w:t>
        </w:r>
      </w:ins>
      <w:del w:id="437" w:author="Aleksandra Zimoch" w:date="2025-04-10T11:05:00Z">
        <w:r w:rsidRPr="003D67D8" w:rsidDel="00DE295C">
          <w:rPr>
            <w:sz w:val="22"/>
            <w:szCs w:val="22"/>
          </w:rPr>
          <w:delText xml:space="preserve"> -</w:delText>
        </w:r>
      </w:del>
      <w:r w:rsidRPr="003D67D8">
        <w:rPr>
          <w:sz w:val="22"/>
          <w:szCs w:val="22"/>
        </w:rPr>
        <w:t>ruchowej dla urządzeń w okresie udzielonej gwarancji,</w:t>
      </w:r>
    </w:p>
    <w:p w14:paraId="6E3988E8" w14:textId="77777777" w:rsidR="0091623D" w:rsidRPr="003D67D8" w:rsidRDefault="0091623D" w:rsidP="00D165BB">
      <w:pPr>
        <w:pStyle w:val="Akapitzlist"/>
        <w:numPr>
          <w:ilvl w:val="0"/>
          <w:numId w:val="16"/>
        </w:numPr>
        <w:spacing w:before="240" w:after="120" w:line="276" w:lineRule="auto"/>
        <w:contextualSpacing w:val="0"/>
        <w:jc w:val="both"/>
        <w:rPr>
          <w:sz w:val="22"/>
          <w:szCs w:val="22"/>
        </w:rPr>
      </w:pPr>
      <w:r w:rsidRPr="003D67D8">
        <w:rPr>
          <w:sz w:val="22"/>
          <w:szCs w:val="22"/>
        </w:rPr>
        <w:t>dostarczenie listy podwykonawców i bieżące jej aktualizowanie, jeżeli Wykonawca dopuszcza podwykonawców do udziału w realizacji Umowy,</w:t>
      </w:r>
    </w:p>
    <w:p w14:paraId="304619C1" w14:textId="77777777" w:rsidR="0091623D" w:rsidRPr="003D67D8" w:rsidRDefault="0091623D" w:rsidP="00D165BB">
      <w:pPr>
        <w:pStyle w:val="Akapitzlist"/>
        <w:numPr>
          <w:ilvl w:val="0"/>
          <w:numId w:val="16"/>
        </w:numPr>
        <w:spacing w:before="240" w:after="120" w:line="276" w:lineRule="auto"/>
        <w:contextualSpacing w:val="0"/>
        <w:jc w:val="both"/>
        <w:rPr>
          <w:sz w:val="22"/>
          <w:szCs w:val="22"/>
        </w:rPr>
      </w:pPr>
      <w:r w:rsidRPr="003D67D8">
        <w:rPr>
          <w:sz w:val="22"/>
          <w:szCs w:val="22"/>
        </w:rPr>
        <w:t>zapłata wynagrodzenia należnego podwykonawcom, jeżeli Wykonawca dopuszcza podwykonawców do udziału w realizacji Umowy,</w:t>
      </w:r>
    </w:p>
    <w:p w14:paraId="0C56C321" w14:textId="77777777" w:rsidR="0091623D" w:rsidRPr="003D67D8" w:rsidRDefault="0091623D" w:rsidP="00D165BB">
      <w:pPr>
        <w:pStyle w:val="Akapitzlist"/>
        <w:numPr>
          <w:ilvl w:val="0"/>
          <w:numId w:val="16"/>
        </w:numPr>
        <w:spacing w:before="240" w:after="120" w:line="276" w:lineRule="auto"/>
        <w:contextualSpacing w:val="0"/>
        <w:jc w:val="both"/>
        <w:rPr>
          <w:sz w:val="22"/>
          <w:szCs w:val="22"/>
        </w:rPr>
      </w:pPr>
      <w:r w:rsidRPr="003D67D8">
        <w:rPr>
          <w:sz w:val="22"/>
          <w:szCs w:val="22"/>
        </w:rPr>
        <w:t>pełnienie funkcji koordynatora podwykonawców podczas wykonywania robót i usuwanie ewentualnych wad. Wykonawca odpowiada za działania lub uchybienia każdego podwykonawcy,</w:t>
      </w:r>
    </w:p>
    <w:p w14:paraId="77887D6F" w14:textId="77777777" w:rsidR="0091623D" w:rsidDel="00221E91" w:rsidRDefault="0091623D" w:rsidP="00D165BB">
      <w:pPr>
        <w:pStyle w:val="Akapitzlist"/>
        <w:numPr>
          <w:ilvl w:val="0"/>
          <w:numId w:val="16"/>
        </w:numPr>
        <w:spacing w:before="240" w:after="120" w:line="276" w:lineRule="auto"/>
        <w:contextualSpacing w:val="0"/>
        <w:jc w:val="both"/>
        <w:rPr>
          <w:del w:id="438" w:author="aswiatkowski" w:date="2025-06-04T11:22:00Z" w16du:dateUtc="2025-06-04T09:22:00Z"/>
          <w:sz w:val="22"/>
          <w:szCs w:val="22"/>
        </w:rPr>
      </w:pPr>
      <w:r w:rsidRPr="003D67D8">
        <w:rPr>
          <w:sz w:val="22"/>
          <w:szCs w:val="22"/>
        </w:rPr>
        <w:t>pokrycie kosztów napraw i przywrócenia do stanu poprzedniego dróg i terenów zielonych zniszczonych przez Wykonawcę lub inne podmioty, za które ponosi on odpowiedzialność, w związku z realizacją Umowy.</w:t>
      </w:r>
    </w:p>
    <w:p w14:paraId="69BF074D" w14:textId="77777777" w:rsidR="00014E5C" w:rsidRPr="00221E91" w:rsidRDefault="00014E5C">
      <w:pPr>
        <w:pStyle w:val="Akapitzlist"/>
        <w:numPr>
          <w:ilvl w:val="0"/>
          <w:numId w:val="16"/>
        </w:numPr>
        <w:spacing w:before="240" w:after="120" w:line="276" w:lineRule="auto"/>
        <w:contextualSpacing w:val="0"/>
        <w:jc w:val="both"/>
        <w:rPr>
          <w:ins w:id="439" w:author="aswiatkowski" w:date="2025-04-15T11:19:00Z" w16du:dateUtc="2025-04-15T09:19:00Z"/>
          <w:b/>
          <w:bCs/>
          <w:sz w:val="22"/>
          <w:szCs w:val="22"/>
          <w:rPrChange w:id="440" w:author="aswiatkowski" w:date="2025-06-04T11:22:00Z" w16du:dateUtc="2025-06-04T09:22:00Z">
            <w:rPr>
              <w:ins w:id="441" w:author="aswiatkowski" w:date="2025-04-15T11:19:00Z" w16du:dateUtc="2025-04-15T09:19:00Z"/>
            </w:rPr>
          </w:rPrChange>
        </w:rPr>
        <w:pPrChange w:id="442" w:author="aswiatkowski" w:date="2025-06-04T11:22:00Z" w16du:dateUtc="2025-06-04T09:22:00Z">
          <w:pPr>
            <w:spacing w:before="240" w:after="120" w:line="276" w:lineRule="auto"/>
            <w:jc w:val="center"/>
          </w:pPr>
        </w:pPrChange>
      </w:pPr>
    </w:p>
    <w:p w14:paraId="459858B1" w14:textId="77777777" w:rsidR="005F38F9" w:rsidRDefault="005F38F9" w:rsidP="004415AA">
      <w:pPr>
        <w:spacing w:before="240" w:after="120" w:line="276" w:lineRule="auto"/>
        <w:jc w:val="center"/>
        <w:rPr>
          <w:ins w:id="443" w:author="aswiatkowski" w:date="2025-06-05T12:13:00Z" w16du:dateUtc="2025-06-05T10:13:00Z"/>
          <w:b/>
          <w:bCs/>
          <w:sz w:val="22"/>
          <w:szCs w:val="22"/>
        </w:rPr>
      </w:pPr>
    </w:p>
    <w:p w14:paraId="3D3E81F6" w14:textId="6D2BD507" w:rsidR="0091623D" w:rsidRPr="00DE295C" w:rsidRDefault="0091623D" w:rsidP="004415AA">
      <w:pPr>
        <w:spacing w:before="240" w:after="120" w:line="276" w:lineRule="auto"/>
        <w:jc w:val="center"/>
        <w:rPr>
          <w:b/>
          <w:bCs/>
          <w:sz w:val="22"/>
          <w:szCs w:val="22"/>
          <w:rPrChange w:id="444" w:author="Aleksandra Zimoch" w:date="2025-04-10T11:05:00Z">
            <w:rPr>
              <w:sz w:val="22"/>
              <w:szCs w:val="22"/>
            </w:rPr>
          </w:rPrChange>
        </w:rPr>
      </w:pPr>
      <w:r w:rsidRPr="00DE295C">
        <w:rPr>
          <w:b/>
          <w:bCs/>
          <w:sz w:val="22"/>
          <w:szCs w:val="22"/>
          <w:rPrChange w:id="445" w:author="Aleksandra Zimoch" w:date="2025-04-10T11:05:00Z">
            <w:rPr>
              <w:sz w:val="22"/>
              <w:szCs w:val="22"/>
            </w:rPr>
          </w:rPrChange>
        </w:rPr>
        <w:t>§ 6</w:t>
      </w:r>
    </w:p>
    <w:p w14:paraId="220C946F" w14:textId="77777777" w:rsidR="0091623D" w:rsidRPr="00DE295C" w:rsidRDefault="0091623D" w:rsidP="004415AA">
      <w:pPr>
        <w:spacing w:before="240" w:after="120" w:line="276" w:lineRule="auto"/>
        <w:jc w:val="center"/>
        <w:rPr>
          <w:b/>
          <w:bCs/>
          <w:sz w:val="22"/>
          <w:szCs w:val="22"/>
          <w:rPrChange w:id="446" w:author="Aleksandra Zimoch" w:date="2025-04-10T11:05:00Z">
            <w:rPr>
              <w:sz w:val="22"/>
              <w:szCs w:val="22"/>
            </w:rPr>
          </w:rPrChange>
        </w:rPr>
      </w:pPr>
      <w:r w:rsidRPr="00DE295C">
        <w:rPr>
          <w:b/>
          <w:bCs/>
          <w:sz w:val="22"/>
          <w:szCs w:val="22"/>
          <w:rPrChange w:id="447" w:author="Aleksandra Zimoch" w:date="2025-04-10T11:05:00Z">
            <w:rPr>
              <w:sz w:val="22"/>
              <w:szCs w:val="22"/>
            </w:rPr>
          </w:rPrChange>
        </w:rPr>
        <w:t>Ubezpieczenie Wykonawcy</w:t>
      </w:r>
    </w:p>
    <w:p w14:paraId="57A72689" w14:textId="77777777" w:rsidR="0091623D" w:rsidRPr="003D67D8" w:rsidRDefault="0091623D" w:rsidP="00D165BB">
      <w:pPr>
        <w:pStyle w:val="Akapitzlist"/>
        <w:numPr>
          <w:ilvl w:val="0"/>
          <w:numId w:val="18"/>
        </w:numPr>
        <w:spacing w:before="240" w:after="120" w:line="276" w:lineRule="auto"/>
        <w:contextualSpacing w:val="0"/>
        <w:jc w:val="both"/>
        <w:rPr>
          <w:sz w:val="22"/>
          <w:szCs w:val="22"/>
        </w:rPr>
      </w:pPr>
      <w:r w:rsidRPr="003D67D8">
        <w:rPr>
          <w:sz w:val="22"/>
          <w:szCs w:val="22"/>
        </w:rPr>
        <w:t>Wykonawca zobowiązuje się zawrzeć na czas obowiązywania Umowy nie później niż do dnia poprzedzającego dzień, w którym ma nastąpić przekazanie Terenu budowy, umowę lub umowy ubezpieczenia od wszelkiego ryzyka i odpowiedzialności związanej z realizacją Umowy, oraz do terminowego opłacania należnych składek ubezpieczeniowych, w zakresie:</w:t>
      </w:r>
    </w:p>
    <w:p w14:paraId="427E4929" w14:textId="77777777" w:rsidR="0091623D" w:rsidRPr="003D67D8" w:rsidRDefault="0091623D" w:rsidP="00D165BB">
      <w:pPr>
        <w:pStyle w:val="Akapitzlist"/>
        <w:numPr>
          <w:ilvl w:val="0"/>
          <w:numId w:val="19"/>
        </w:numPr>
        <w:spacing w:before="240" w:after="120" w:line="276" w:lineRule="auto"/>
        <w:contextualSpacing w:val="0"/>
        <w:jc w:val="both"/>
        <w:rPr>
          <w:sz w:val="22"/>
          <w:szCs w:val="22"/>
        </w:rPr>
      </w:pPr>
      <w:r w:rsidRPr="003D67D8">
        <w:rPr>
          <w:sz w:val="22"/>
          <w:szCs w:val="22"/>
        </w:rPr>
        <w:t xml:space="preserve">od </w:t>
      </w:r>
      <w:proofErr w:type="spellStart"/>
      <w:r w:rsidRPr="003D67D8">
        <w:rPr>
          <w:sz w:val="22"/>
          <w:szCs w:val="22"/>
        </w:rPr>
        <w:t>ryzyk</w:t>
      </w:r>
      <w:proofErr w:type="spellEnd"/>
      <w:r w:rsidRPr="003D67D8">
        <w:rPr>
          <w:sz w:val="22"/>
          <w:szCs w:val="22"/>
        </w:rPr>
        <w:t xml:space="preserve"> budowlanych (np. CAR, EAR lub CWAR) z sumą ubezpieczenia nie niższą niż cena ofertowa brutto;</w:t>
      </w:r>
    </w:p>
    <w:p w14:paraId="01C9793F" w14:textId="58027976" w:rsidR="0091623D" w:rsidRPr="003D67D8" w:rsidRDefault="0091623D" w:rsidP="00D165BB">
      <w:pPr>
        <w:pStyle w:val="Akapitzlist"/>
        <w:numPr>
          <w:ilvl w:val="0"/>
          <w:numId w:val="19"/>
        </w:numPr>
        <w:spacing w:before="240" w:after="120" w:line="276" w:lineRule="auto"/>
        <w:contextualSpacing w:val="0"/>
        <w:jc w:val="both"/>
        <w:rPr>
          <w:sz w:val="22"/>
          <w:szCs w:val="22"/>
        </w:rPr>
      </w:pPr>
      <w:r w:rsidRPr="003D67D8">
        <w:rPr>
          <w:sz w:val="22"/>
          <w:szCs w:val="22"/>
        </w:rPr>
        <w:t xml:space="preserve">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niż </w:t>
      </w:r>
      <w:r w:rsidR="00300F25">
        <w:rPr>
          <w:sz w:val="22"/>
          <w:szCs w:val="22"/>
        </w:rPr>
        <w:t>5</w:t>
      </w:r>
      <w:r w:rsidR="00557B8D">
        <w:rPr>
          <w:sz w:val="22"/>
          <w:szCs w:val="22"/>
        </w:rPr>
        <w:t>00</w:t>
      </w:r>
      <w:r w:rsidR="00405C92" w:rsidRPr="00253D63">
        <w:rPr>
          <w:sz w:val="22"/>
          <w:szCs w:val="22"/>
        </w:rPr>
        <w:t> 000,00</w:t>
      </w:r>
      <w:r w:rsidRPr="00253D63">
        <w:rPr>
          <w:sz w:val="22"/>
          <w:szCs w:val="22"/>
        </w:rPr>
        <w:t xml:space="preserve"> zł, </w:t>
      </w:r>
    </w:p>
    <w:p w14:paraId="293D2713" w14:textId="77777777" w:rsidR="0091623D" w:rsidRPr="003D67D8" w:rsidRDefault="0091623D" w:rsidP="00D165BB">
      <w:pPr>
        <w:pStyle w:val="Akapitzlist"/>
        <w:numPr>
          <w:ilvl w:val="0"/>
          <w:numId w:val="19"/>
        </w:numPr>
        <w:spacing w:before="240" w:after="120" w:line="276" w:lineRule="auto"/>
        <w:contextualSpacing w:val="0"/>
        <w:jc w:val="both"/>
        <w:rPr>
          <w:sz w:val="22"/>
          <w:szCs w:val="22"/>
        </w:rPr>
      </w:pPr>
      <w:r w:rsidRPr="003D67D8">
        <w:rPr>
          <w:sz w:val="22"/>
          <w:szCs w:val="22"/>
        </w:rPr>
        <w:lastRenderedPageBreak/>
        <w:t>ubezpieczenia kadry, pracowników Wykonawcy oraz każdego Podwykonawcy (dalszego Podwykonawcy), a także wszelkich innych osób realizujących w imieniu Wykonawcy lub Podwykonawcy roboty budowlane.</w:t>
      </w:r>
    </w:p>
    <w:p w14:paraId="2A10DECB" w14:textId="77777777" w:rsidR="0091623D" w:rsidRPr="003D67D8" w:rsidRDefault="0091623D" w:rsidP="00D165BB">
      <w:pPr>
        <w:pStyle w:val="Akapitzlist"/>
        <w:numPr>
          <w:ilvl w:val="0"/>
          <w:numId w:val="18"/>
        </w:numPr>
        <w:spacing w:before="240" w:after="120" w:line="276" w:lineRule="auto"/>
        <w:contextualSpacing w:val="0"/>
        <w:jc w:val="both"/>
        <w:rPr>
          <w:sz w:val="22"/>
          <w:szCs w:val="22"/>
        </w:rPr>
      </w:pPr>
      <w:r w:rsidRPr="003D67D8">
        <w:rPr>
          <w:sz w:val="22"/>
          <w:szCs w:val="22"/>
        </w:rPr>
        <w:t>Umowy ubezpieczenia, o których mowa w ust. 1 muszą zapewniać wypłatę odszkodowania płatnego w złotych polskich, bez ograniczeń.</w:t>
      </w:r>
    </w:p>
    <w:p w14:paraId="643FE8E3" w14:textId="6AC45BF8" w:rsidR="0091623D" w:rsidRPr="003D67D8" w:rsidRDefault="0091623D" w:rsidP="00D165BB">
      <w:pPr>
        <w:pStyle w:val="Akapitzlist"/>
        <w:numPr>
          <w:ilvl w:val="0"/>
          <w:numId w:val="18"/>
        </w:numPr>
        <w:spacing w:before="240" w:after="120" w:line="276" w:lineRule="auto"/>
        <w:contextualSpacing w:val="0"/>
        <w:jc w:val="both"/>
        <w:rPr>
          <w:sz w:val="22"/>
          <w:szCs w:val="22"/>
        </w:rPr>
      </w:pPr>
      <w:r w:rsidRPr="003D67D8">
        <w:rPr>
          <w:sz w:val="22"/>
          <w:szCs w:val="22"/>
        </w:rPr>
        <w:t>Koszt umowy</w:t>
      </w:r>
      <w:ins w:id="448" w:author="Aleksandra Zimoch" w:date="2025-04-10T11:06:00Z">
        <w:r w:rsidR="00DE295C">
          <w:rPr>
            <w:sz w:val="22"/>
            <w:szCs w:val="22"/>
          </w:rPr>
          <w:t xml:space="preserve"> </w:t>
        </w:r>
      </w:ins>
      <w:del w:id="449" w:author="Aleksandra Zimoch" w:date="2025-04-10T11:06:00Z">
        <w:r w:rsidRPr="003D67D8" w:rsidDel="00DE295C">
          <w:rPr>
            <w:sz w:val="22"/>
            <w:szCs w:val="22"/>
          </w:rPr>
          <w:delText xml:space="preserve">, </w:delText>
        </w:r>
      </w:del>
      <w:r w:rsidRPr="003D67D8">
        <w:rPr>
          <w:sz w:val="22"/>
          <w:szCs w:val="22"/>
        </w:rPr>
        <w:t>lub umów, o których mowa w ust. 1 w szczególności składki ubezpieczeniowe, pokrywa w całości Wykonawca.</w:t>
      </w:r>
    </w:p>
    <w:p w14:paraId="02D62FD3" w14:textId="77777777" w:rsidR="0091623D" w:rsidRPr="003D67D8" w:rsidRDefault="0091623D" w:rsidP="00D165BB">
      <w:pPr>
        <w:pStyle w:val="Akapitzlist"/>
        <w:numPr>
          <w:ilvl w:val="0"/>
          <w:numId w:val="18"/>
        </w:numPr>
        <w:spacing w:before="240" w:after="120" w:line="276" w:lineRule="auto"/>
        <w:contextualSpacing w:val="0"/>
        <w:jc w:val="both"/>
        <w:rPr>
          <w:sz w:val="22"/>
          <w:szCs w:val="22"/>
        </w:rPr>
      </w:pPr>
      <w:r w:rsidRPr="003D67D8">
        <w:rPr>
          <w:sz w:val="22"/>
          <w:szCs w:val="22"/>
        </w:rPr>
        <w:t xml:space="preserve">Wykonawca przedłoży Zamawiającemu dokumenty potwierdzające zawarcie umowy ubezpieczenia, w tym w szczególności kopię umowy i polisy ubezpieczenia, </w:t>
      </w:r>
      <w:r w:rsidRPr="006307B9">
        <w:rPr>
          <w:sz w:val="22"/>
          <w:szCs w:val="22"/>
          <w:u w:val="single"/>
        </w:rPr>
        <w:t>nie później niż do dnia przekazania terenu budowy.</w:t>
      </w:r>
      <w:r w:rsidRPr="003D67D8">
        <w:rPr>
          <w:sz w:val="22"/>
          <w:szCs w:val="22"/>
        </w:rPr>
        <w:t xml:space="preserve"> W przypadku uchybienia przedmiotowemu obowiązkowi Zamawiający ma prawo wstrzymać się z przekazaniem terenu budowy do czasu ich przedłożenia, co nie powoduje wstrzymania biegu terminów umownych w zakresie wykonania Umowy przez Wykonawcę.</w:t>
      </w:r>
    </w:p>
    <w:p w14:paraId="6DF55F95" w14:textId="77777777" w:rsidR="0091623D" w:rsidRPr="003D67D8" w:rsidRDefault="0091623D" w:rsidP="00D165BB">
      <w:pPr>
        <w:pStyle w:val="Akapitzlist"/>
        <w:numPr>
          <w:ilvl w:val="0"/>
          <w:numId w:val="18"/>
        </w:numPr>
        <w:spacing w:before="240" w:after="120" w:line="276" w:lineRule="auto"/>
        <w:contextualSpacing w:val="0"/>
        <w:jc w:val="both"/>
        <w:rPr>
          <w:sz w:val="22"/>
          <w:szCs w:val="22"/>
        </w:rPr>
      </w:pPr>
      <w:r w:rsidRPr="003D67D8">
        <w:rPr>
          <w:sz w:val="22"/>
          <w:szCs w:val="22"/>
        </w:rPr>
        <w:t xml:space="preserve">W razie wydłużenia czasu realizacji Umowy, Wykonawca zobowiązuje się do przedłużenia ubezpieczenia na zasadach określonych w ust 1, przedstawiając Zamawiającemu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ust 1 lub nieprzedłożenia przez Wykonawcę odnośnego dokumentu ubezpieczenia w terminie, o którym mowa w ust. 1, Zamawiający w imieniu i na rzecz Wykonawcy na jego koszt dokona stosownego ubezpieczenia w zakresie określonym w ust 1, a poniesiony koszt potrąci z należności wynikających z najbliższej faktury wystawionej przez Wykonawcę. </w:t>
      </w:r>
    </w:p>
    <w:p w14:paraId="20CAE331" w14:textId="5458EDD9" w:rsidR="00AE1E3D" w:rsidDel="00014E5C" w:rsidRDefault="0091623D">
      <w:pPr>
        <w:pStyle w:val="Akapitzlist"/>
        <w:numPr>
          <w:ilvl w:val="0"/>
          <w:numId w:val="18"/>
        </w:numPr>
        <w:spacing w:before="240" w:after="120" w:line="276" w:lineRule="auto"/>
        <w:contextualSpacing w:val="0"/>
        <w:jc w:val="both"/>
        <w:rPr>
          <w:del w:id="450" w:author="Aleksandra Zimoch" w:date="2025-04-10T11:07:00Z"/>
          <w:sz w:val="22"/>
          <w:szCs w:val="22"/>
        </w:rPr>
      </w:pPr>
      <w:r w:rsidRPr="003D67D8">
        <w:rPr>
          <w:sz w:val="22"/>
          <w:szCs w:val="22"/>
        </w:rPr>
        <w:t>Wykonawca nie jest uprawniony do dokonywania zmian warunków ubezpieczenia bez uprzedniej zgody Zamawiającego wyrażonej na piśmie.</w:t>
      </w:r>
    </w:p>
    <w:p w14:paraId="2324828D" w14:textId="77777777" w:rsidR="00014E5C" w:rsidRDefault="00014E5C" w:rsidP="006307B9">
      <w:pPr>
        <w:pStyle w:val="Akapitzlist"/>
        <w:numPr>
          <w:ilvl w:val="0"/>
          <w:numId w:val="18"/>
        </w:numPr>
        <w:spacing w:before="240" w:after="120" w:line="276" w:lineRule="auto"/>
        <w:contextualSpacing w:val="0"/>
        <w:jc w:val="both"/>
        <w:rPr>
          <w:ins w:id="451" w:author="aswiatkowski" w:date="2025-04-15T11:19:00Z" w16du:dateUtc="2025-04-15T09:19:00Z"/>
          <w:sz w:val="22"/>
          <w:szCs w:val="22"/>
        </w:rPr>
      </w:pPr>
    </w:p>
    <w:p w14:paraId="70132195" w14:textId="77777777" w:rsidR="00014E5C" w:rsidRDefault="00014E5C">
      <w:pPr>
        <w:spacing w:before="240" w:after="120" w:line="276" w:lineRule="auto"/>
        <w:jc w:val="both"/>
        <w:rPr>
          <w:ins w:id="452" w:author="aswiatkowski" w:date="2025-06-05T12:14:00Z" w16du:dateUtc="2025-06-05T10:14:00Z"/>
          <w:sz w:val="22"/>
          <w:szCs w:val="22"/>
        </w:rPr>
      </w:pPr>
    </w:p>
    <w:p w14:paraId="25596DE9" w14:textId="77777777" w:rsidR="005F38F9" w:rsidRDefault="005F38F9">
      <w:pPr>
        <w:spacing w:before="240" w:after="120" w:line="276" w:lineRule="auto"/>
        <w:jc w:val="both"/>
        <w:rPr>
          <w:ins w:id="453" w:author="aswiatkowski" w:date="2025-06-05T12:14:00Z" w16du:dateUtc="2025-06-05T10:14:00Z"/>
          <w:sz w:val="22"/>
          <w:szCs w:val="22"/>
        </w:rPr>
      </w:pPr>
    </w:p>
    <w:p w14:paraId="171D3E67" w14:textId="77777777" w:rsidR="005F38F9" w:rsidRPr="00221E91" w:rsidRDefault="005F38F9">
      <w:pPr>
        <w:spacing w:before="240" w:after="120" w:line="276" w:lineRule="auto"/>
        <w:jc w:val="both"/>
        <w:rPr>
          <w:sz w:val="22"/>
          <w:szCs w:val="22"/>
          <w:rPrChange w:id="454" w:author="aswiatkowski" w:date="2025-06-04T11:22:00Z" w16du:dateUtc="2025-06-04T09:22:00Z">
            <w:rPr/>
          </w:rPrChange>
        </w:rPr>
        <w:pPrChange w:id="455" w:author="aswiatkowski" w:date="2025-06-04T11:22:00Z" w16du:dateUtc="2025-06-04T09:22:00Z">
          <w:pPr>
            <w:pStyle w:val="Akapitzlist"/>
            <w:spacing w:before="240" w:after="120" w:line="276" w:lineRule="auto"/>
            <w:ind w:left="360" w:firstLine="0"/>
            <w:contextualSpacing w:val="0"/>
            <w:jc w:val="both"/>
          </w:pPr>
        </w:pPrChange>
      </w:pPr>
    </w:p>
    <w:p w14:paraId="2893267C" w14:textId="7A762087" w:rsidR="0091623D" w:rsidRPr="00DE295C" w:rsidRDefault="0091623D" w:rsidP="004415AA">
      <w:pPr>
        <w:spacing w:before="240" w:after="120" w:line="276" w:lineRule="auto"/>
        <w:jc w:val="center"/>
        <w:rPr>
          <w:b/>
          <w:bCs/>
          <w:sz w:val="22"/>
          <w:szCs w:val="22"/>
          <w:rPrChange w:id="456" w:author="Aleksandra Zimoch" w:date="2025-04-10T11:07:00Z">
            <w:rPr>
              <w:sz w:val="22"/>
              <w:szCs w:val="22"/>
            </w:rPr>
          </w:rPrChange>
        </w:rPr>
      </w:pPr>
      <w:r w:rsidRPr="00DE295C">
        <w:rPr>
          <w:b/>
          <w:bCs/>
          <w:sz w:val="22"/>
          <w:szCs w:val="22"/>
          <w:rPrChange w:id="457" w:author="Aleksandra Zimoch" w:date="2025-04-10T11:07:00Z">
            <w:rPr>
              <w:sz w:val="22"/>
              <w:szCs w:val="22"/>
            </w:rPr>
          </w:rPrChange>
        </w:rPr>
        <w:t>§ 7</w:t>
      </w:r>
    </w:p>
    <w:p w14:paraId="30382A88" w14:textId="77777777" w:rsidR="0091623D" w:rsidRPr="00DE295C" w:rsidRDefault="0091623D" w:rsidP="004415AA">
      <w:pPr>
        <w:spacing w:before="240" w:after="120" w:line="276" w:lineRule="auto"/>
        <w:jc w:val="center"/>
        <w:rPr>
          <w:b/>
          <w:bCs/>
          <w:sz w:val="22"/>
          <w:szCs w:val="22"/>
          <w:rPrChange w:id="458" w:author="Aleksandra Zimoch" w:date="2025-04-10T11:07:00Z">
            <w:rPr>
              <w:sz w:val="22"/>
              <w:szCs w:val="22"/>
            </w:rPr>
          </w:rPrChange>
        </w:rPr>
      </w:pPr>
      <w:r w:rsidRPr="00DE295C">
        <w:rPr>
          <w:b/>
          <w:bCs/>
          <w:sz w:val="22"/>
          <w:szCs w:val="22"/>
          <w:rPrChange w:id="459" w:author="Aleksandra Zimoch" w:date="2025-04-10T11:07:00Z">
            <w:rPr>
              <w:sz w:val="22"/>
              <w:szCs w:val="22"/>
            </w:rPr>
          </w:rPrChange>
        </w:rPr>
        <w:t>Nadzór</w:t>
      </w:r>
    </w:p>
    <w:p w14:paraId="150B19A1" w14:textId="37F969CF" w:rsidR="00CA64AC" w:rsidRDefault="00CA64AC" w:rsidP="00D165BB">
      <w:pPr>
        <w:pStyle w:val="Akapitzlist"/>
        <w:numPr>
          <w:ilvl w:val="0"/>
          <w:numId w:val="2"/>
        </w:numPr>
        <w:spacing w:before="240" w:after="120" w:line="276" w:lineRule="auto"/>
        <w:ind w:left="284" w:hanging="284"/>
        <w:contextualSpacing w:val="0"/>
        <w:jc w:val="both"/>
        <w:rPr>
          <w:sz w:val="22"/>
          <w:szCs w:val="22"/>
        </w:rPr>
      </w:pPr>
      <w:r>
        <w:rPr>
          <w:sz w:val="22"/>
          <w:szCs w:val="22"/>
        </w:rPr>
        <w:t>W zakresie wykonywania przedmiotu niniejszej umowy Wykonawca współpracuje z nadzorem Zamawiającego.</w:t>
      </w:r>
    </w:p>
    <w:p w14:paraId="73B60EF8" w14:textId="453ECB53" w:rsidR="000A7612" w:rsidRDefault="0091623D" w:rsidP="00D165BB">
      <w:pPr>
        <w:pStyle w:val="Akapitzlist"/>
        <w:numPr>
          <w:ilvl w:val="0"/>
          <w:numId w:val="2"/>
        </w:numPr>
        <w:spacing w:before="240" w:after="120" w:line="276" w:lineRule="auto"/>
        <w:ind w:left="284" w:hanging="284"/>
        <w:contextualSpacing w:val="0"/>
        <w:jc w:val="both"/>
        <w:rPr>
          <w:sz w:val="22"/>
          <w:szCs w:val="22"/>
        </w:rPr>
      </w:pPr>
      <w:r w:rsidRPr="000A7612">
        <w:rPr>
          <w:sz w:val="22"/>
          <w:szCs w:val="22"/>
        </w:rPr>
        <w:t xml:space="preserve">Do prowadzenia nadzoru Zamawiający powołuje Nadzór Inwestorski: </w:t>
      </w:r>
      <w:r w:rsidR="00452B68">
        <w:rPr>
          <w:sz w:val="22"/>
          <w:szCs w:val="22"/>
        </w:rPr>
        <w:t>……………………………………….</w:t>
      </w:r>
    </w:p>
    <w:p w14:paraId="61E8025B" w14:textId="7B61D85B" w:rsidR="0091623D" w:rsidRPr="000A7612" w:rsidRDefault="0091623D" w:rsidP="00D165BB">
      <w:pPr>
        <w:pStyle w:val="Akapitzlist"/>
        <w:numPr>
          <w:ilvl w:val="0"/>
          <w:numId w:val="2"/>
        </w:numPr>
        <w:spacing w:before="240" w:after="120" w:line="276" w:lineRule="auto"/>
        <w:ind w:left="284" w:hanging="284"/>
        <w:contextualSpacing w:val="0"/>
        <w:jc w:val="both"/>
        <w:rPr>
          <w:sz w:val="22"/>
          <w:szCs w:val="22"/>
        </w:rPr>
      </w:pPr>
      <w:r w:rsidRPr="000A7612">
        <w:rPr>
          <w:sz w:val="22"/>
          <w:szCs w:val="22"/>
        </w:rPr>
        <w:t>Wykonawca jest zobowiązany zapewnić możliwość wstępu na teren budowy upoważnionym osobom ze strony Zamawiającego oraz pracownikom organów państwowego nadzoru budowlanego, do których należy wykonywanie zadań określonych ustawą Prawo budowlane oraz do udostępnienia im danych i informacji wymaganych tą ustawą.</w:t>
      </w:r>
    </w:p>
    <w:p w14:paraId="098EFF15" w14:textId="77777777" w:rsidR="0091623D" w:rsidRPr="00DE295C" w:rsidRDefault="0091623D" w:rsidP="004415AA">
      <w:pPr>
        <w:spacing w:before="240" w:after="120" w:line="276" w:lineRule="auto"/>
        <w:jc w:val="center"/>
        <w:rPr>
          <w:b/>
          <w:bCs/>
          <w:sz w:val="22"/>
          <w:szCs w:val="22"/>
          <w:rPrChange w:id="460" w:author="Aleksandra Zimoch" w:date="2025-04-10T11:07:00Z">
            <w:rPr>
              <w:sz w:val="22"/>
              <w:szCs w:val="22"/>
            </w:rPr>
          </w:rPrChange>
        </w:rPr>
      </w:pPr>
      <w:r w:rsidRPr="00DE295C">
        <w:rPr>
          <w:b/>
          <w:bCs/>
          <w:sz w:val="22"/>
          <w:szCs w:val="22"/>
          <w:rPrChange w:id="461" w:author="Aleksandra Zimoch" w:date="2025-04-10T11:07:00Z">
            <w:rPr>
              <w:sz w:val="22"/>
              <w:szCs w:val="22"/>
            </w:rPr>
          </w:rPrChange>
        </w:rPr>
        <w:t>§ 8</w:t>
      </w:r>
    </w:p>
    <w:p w14:paraId="4DDC8492" w14:textId="77777777" w:rsidR="0091623D" w:rsidRPr="00DE295C" w:rsidRDefault="0091623D" w:rsidP="004415AA">
      <w:pPr>
        <w:spacing w:before="240" w:after="120" w:line="276" w:lineRule="auto"/>
        <w:jc w:val="center"/>
        <w:rPr>
          <w:b/>
          <w:bCs/>
          <w:sz w:val="22"/>
          <w:szCs w:val="22"/>
          <w:rPrChange w:id="462" w:author="Aleksandra Zimoch" w:date="2025-04-10T11:07:00Z">
            <w:rPr>
              <w:sz w:val="22"/>
              <w:szCs w:val="22"/>
            </w:rPr>
          </w:rPrChange>
        </w:rPr>
      </w:pPr>
      <w:r w:rsidRPr="00DE295C">
        <w:rPr>
          <w:b/>
          <w:bCs/>
          <w:sz w:val="22"/>
          <w:szCs w:val="22"/>
          <w:rPrChange w:id="463" w:author="Aleksandra Zimoch" w:date="2025-04-10T11:07:00Z">
            <w:rPr>
              <w:sz w:val="22"/>
              <w:szCs w:val="22"/>
            </w:rPr>
          </w:rPrChange>
        </w:rPr>
        <w:lastRenderedPageBreak/>
        <w:t>Wynagrodzenie i rozliczenie finansowe</w:t>
      </w:r>
    </w:p>
    <w:p w14:paraId="1FD6BADE" w14:textId="182AFD89" w:rsidR="0091623D" w:rsidRPr="00DE295C" w:rsidRDefault="0091623D" w:rsidP="00DE295C">
      <w:pPr>
        <w:pStyle w:val="Akapitzlist"/>
        <w:numPr>
          <w:ilvl w:val="0"/>
          <w:numId w:val="20"/>
        </w:numPr>
        <w:spacing w:before="240" w:after="120" w:line="276" w:lineRule="auto"/>
        <w:contextualSpacing w:val="0"/>
        <w:jc w:val="both"/>
        <w:rPr>
          <w:sz w:val="22"/>
          <w:szCs w:val="22"/>
          <w:rPrChange w:id="464" w:author="Aleksandra Zimoch" w:date="2025-04-10T11:07:00Z">
            <w:rPr/>
          </w:rPrChange>
        </w:rPr>
      </w:pPr>
      <w:r w:rsidRPr="003D67D8">
        <w:rPr>
          <w:sz w:val="22"/>
          <w:szCs w:val="22"/>
        </w:rPr>
        <w:t xml:space="preserve">Strony ustalają, że obowiązującą ich formą wynagrodzenia zgodnie ze </w:t>
      </w:r>
      <w:ins w:id="465" w:author="Aleksandra Zimoch" w:date="2025-04-10T11:07:00Z">
        <w:r w:rsidR="00DE295C">
          <w:rPr>
            <w:sz w:val="22"/>
            <w:szCs w:val="22"/>
          </w:rPr>
          <w:t>S</w:t>
        </w:r>
      </w:ins>
      <w:del w:id="466" w:author="Aleksandra Zimoch" w:date="2025-04-10T11:07:00Z">
        <w:r w:rsidRPr="003D67D8" w:rsidDel="00DE295C">
          <w:rPr>
            <w:sz w:val="22"/>
            <w:szCs w:val="22"/>
          </w:rPr>
          <w:delText>s</w:delText>
        </w:r>
      </w:del>
      <w:r w:rsidRPr="003D67D8">
        <w:rPr>
          <w:sz w:val="22"/>
          <w:szCs w:val="22"/>
        </w:rPr>
        <w:t xml:space="preserve">pecyfikacją </w:t>
      </w:r>
      <w:ins w:id="467" w:author="Aleksandra Zimoch" w:date="2025-04-10T11:07:00Z">
        <w:r w:rsidR="00DE295C">
          <w:rPr>
            <w:sz w:val="22"/>
            <w:szCs w:val="22"/>
          </w:rPr>
          <w:t>W</w:t>
        </w:r>
      </w:ins>
      <w:del w:id="468" w:author="Aleksandra Zimoch" w:date="2025-04-10T11:07:00Z">
        <w:r w:rsidRPr="00DE295C" w:rsidDel="00DE295C">
          <w:rPr>
            <w:sz w:val="22"/>
            <w:szCs w:val="22"/>
            <w:rPrChange w:id="469" w:author="Aleksandra Zimoch" w:date="2025-04-10T11:07:00Z">
              <w:rPr/>
            </w:rPrChange>
          </w:rPr>
          <w:delText>w</w:delText>
        </w:r>
      </w:del>
      <w:r w:rsidRPr="00DE295C">
        <w:rPr>
          <w:sz w:val="22"/>
          <w:szCs w:val="22"/>
          <w:rPrChange w:id="470" w:author="Aleksandra Zimoch" w:date="2025-04-10T11:07:00Z">
            <w:rPr/>
          </w:rPrChange>
        </w:rPr>
        <w:t xml:space="preserve">arunków </w:t>
      </w:r>
      <w:ins w:id="471" w:author="Aleksandra Zimoch" w:date="2025-04-10T11:07:00Z">
        <w:r w:rsidR="00DE295C">
          <w:rPr>
            <w:sz w:val="22"/>
            <w:szCs w:val="22"/>
          </w:rPr>
          <w:t>Z</w:t>
        </w:r>
      </w:ins>
      <w:del w:id="472" w:author="Aleksandra Zimoch" w:date="2025-04-10T11:07:00Z">
        <w:r w:rsidRPr="00DE295C" w:rsidDel="00DE295C">
          <w:rPr>
            <w:sz w:val="22"/>
            <w:szCs w:val="22"/>
            <w:rPrChange w:id="473" w:author="Aleksandra Zimoch" w:date="2025-04-10T11:07:00Z">
              <w:rPr/>
            </w:rPrChange>
          </w:rPr>
          <w:delText>z</w:delText>
        </w:r>
      </w:del>
      <w:r w:rsidRPr="00DE295C">
        <w:rPr>
          <w:sz w:val="22"/>
          <w:szCs w:val="22"/>
          <w:rPrChange w:id="474" w:author="Aleksandra Zimoch" w:date="2025-04-10T11:07:00Z">
            <w:rPr/>
          </w:rPrChange>
        </w:rPr>
        <w:t>amówienia oraz ofertą Wykonawcy wybranego w postępowaniu prowadzonym w trybie podstawowym jest wynagrodzenie ryczałtowe.</w:t>
      </w:r>
    </w:p>
    <w:p w14:paraId="0BCBAAB9" w14:textId="77777777" w:rsidR="0091623D" w:rsidRPr="003D67D8" w:rsidRDefault="0091623D" w:rsidP="00D165BB">
      <w:pPr>
        <w:pStyle w:val="Akapitzlist"/>
        <w:numPr>
          <w:ilvl w:val="0"/>
          <w:numId w:val="20"/>
        </w:numPr>
        <w:spacing w:before="240" w:after="120" w:line="276" w:lineRule="auto"/>
        <w:contextualSpacing w:val="0"/>
        <w:jc w:val="both"/>
        <w:rPr>
          <w:sz w:val="22"/>
          <w:szCs w:val="22"/>
        </w:rPr>
      </w:pPr>
      <w:r w:rsidRPr="003D67D8">
        <w:rPr>
          <w:sz w:val="22"/>
          <w:szCs w:val="22"/>
        </w:rPr>
        <w:t>Wynagrodzenie to ustala się na podstawie oferty, o której mowa w ust.1 na kwotę:</w:t>
      </w:r>
    </w:p>
    <w:p w14:paraId="1F61270B" w14:textId="69C1C882" w:rsidR="0091623D" w:rsidRPr="003D67D8" w:rsidRDefault="0091623D" w:rsidP="004415AA">
      <w:pPr>
        <w:pStyle w:val="Akapitzlist"/>
        <w:spacing w:before="240" w:after="120" w:line="276" w:lineRule="auto"/>
        <w:ind w:left="360" w:firstLine="0"/>
        <w:contextualSpacing w:val="0"/>
        <w:jc w:val="both"/>
        <w:rPr>
          <w:sz w:val="22"/>
          <w:szCs w:val="22"/>
        </w:rPr>
      </w:pPr>
      <w:r w:rsidRPr="003D67D8">
        <w:rPr>
          <w:sz w:val="22"/>
          <w:szCs w:val="22"/>
        </w:rPr>
        <w:t xml:space="preserve">brutto </w:t>
      </w:r>
      <w:r w:rsidR="00452B68">
        <w:rPr>
          <w:b/>
          <w:bCs/>
          <w:sz w:val="22"/>
          <w:szCs w:val="22"/>
        </w:rPr>
        <w:t>…………………</w:t>
      </w:r>
      <w:r w:rsidR="000A7612">
        <w:rPr>
          <w:sz w:val="22"/>
          <w:szCs w:val="22"/>
        </w:rPr>
        <w:t xml:space="preserve"> </w:t>
      </w:r>
      <w:r w:rsidRPr="003D67D8">
        <w:rPr>
          <w:sz w:val="22"/>
          <w:szCs w:val="22"/>
        </w:rPr>
        <w:t xml:space="preserve">zł (słownie: </w:t>
      </w:r>
      <w:r w:rsidR="00452B68">
        <w:rPr>
          <w:sz w:val="22"/>
          <w:szCs w:val="22"/>
        </w:rPr>
        <w:t>………………………..</w:t>
      </w:r>
      <w:r w:rsidRPr="003D67D8">
        <w:rPr>
          <w:sz w:val="22"/>
          <w:szCs w:val="22"/>
        </w:rPr>
        <w:t>) netto</w:t>
      </w:r>
      <w:r w:rsidR="000A7612">
        <w:rPr>
          <w:sz w:val="22"/>
          <w:szCs w:val="22"/>
        </w:rPr>
        <w:t xml:space="preserve"> </w:t>
      </w:r>
      <w:r w:rsidR="00452B68">
        <w:rPr>
          <w:b/>
          <w:bCs/>
          <w:sz w:val="22"/>
          <w:szCs w:val="22"/>
        </w:rPr>
        <w:t>………………….</w:t>
      </w:r>
      <w:r w:rsidR="000A7612">
        <w:rPr>
          <w:sz w:val="22"/>
          <w:szCs w:val="22"/>
        </w:rPr>
        <w:t xml:space="preserve"> </w:t>
      </w:r>
      <w:r w:rsidRPr="003D67D8">
        <w:rPr>
          <w:sz w:val="22"/>
          <w:szCs w:val="22"/>
        </w:rPr>
        <w:t xml:space="preserve">zł (słownie: </w:t>
      </w:r>
      <w:r w:rsidR="00452B68">
        <w:rPr>
          <w:sz w:val="22"/>
          <w:szCs w:val="22"/>
        </w:rPr>
        <w:t>…………………………………..</w:t>
      </w:r>
      <w:r w:rsidRPr="003D67D8">
        <w:rPr>
          <w:sz w:val="22"/>
          <w:szCs w:val="22"/>
        </w:rPr>
        <w:t xml:space="preserve">) plus należny podatek VAT </w:t>
      </w:r>
      <w:r w:rsidR="000A7612">
        <w:rPr>
          <w:sz w:val="22"/>
          <w:szCs w:val="22"/>
        </w:rPr>
        <w:t>23</w:t>
      </w:r>
      <w:r w:rsidRPr="003D67D8">
        <w:rPr>
          <w:sz w:val="22"/>
          <w:szCs w:val="22"/>
        </w:rPr>
        <w:t xml:space="preserve">%, tj. </w:t>
      </w:r>
      <w:r w:rsidR="00452B68">
        <w:rPr>
          <w:sz w:val="22"/>
          <w:szCs w:val="22"/>
        </w:rPr>
        <w:t>…...……………..</w:t>
      </w:r>
      <w:r w:rsidR="000A7612">
        <w:rPr>
          <w:sz w:val="22"/>
          <w:szCs w:val="22"/>
        </w:rPr>
        <w:t xml:space="preserve"> </w:t>
      </w:r>
      <w:r w:rsidRPr="003D67D8">
        <w:rPr>
          <w:sz w:val="22"/>
          <w:szCs w:val="22"/>
        </w:rPr>
        <w:t>zł (słownie</w:t>
      </w:r>
      <w:r w:rsidR="000A7612">
        <w:rPr>
          <w:sz w:val="22"/>
          <w:szCs w:val="22"/>
        </w:rPr>
        <w:t>:</w:t>
      </w:r>
      <w:r w:rsidRPr="003D67D8">
        <w:rPr>
          <w:sz w:val="22"/>
          <w:szCs w:val="22"/>
        </w:rPr>
        <w:t xml:space="preserve"> </w:t>
      </w:r>
      <w:r w:rsidR="00452B68">
        <w:rPr>
          <w:sz w:val="22"/>
          <w:szCs w:val="22"/>
        </w:rPr>
        <w:t>……………………………………</w:t>
      </w:r>
      <w:r w:rsidRPr="003D67D8">
        <w:rPr>
          <w:sz w:val="22"/>
          <w:szCs w:val="22"/>
        </w:rPr>
        <w:t>).</w:t>
      </w:r>
    </w:p>
    <w:p w14:paraId="6484F9B0" w14:textId="0D1F1D46" w:rsidR="00CA64AC" w:rsidRPr="00CD3355" w:rsidRDefault="0091623D" w:rsidP="006307B9">
      <w:pPr>
        <w:pStyle w:val="Akapitzlist"/>
        <w:numPr>
          <w:ilvl w:val="0"/>
          <w:numId w:val="20"/>
        </w:numPr>
        <w:spacing w:before="240" w:after="120" w:line="276" w:lineRule="auto"/>
        <w:contextualSpacing w:val="0"/>
        <w:jc w:val="both"/>
        <w:rPr>
          <w:sz w:val="22"/>
          <w:szCs w:val="22"/>
        </w:rPr>
      </w:pPr>
      <w:r w:rsidRPr="003D67D8">
        <w:rPr>
          <w:sz w:val="22"/>
          <w:szCs w:val="22"/>
        </w:rPr>
        <w:t>Wynagrodzenie ryczałtowe, o którym mowa w ust. 1 obejmuje wszystkie koszty związane z prawidłowym i kompletnym wyko</w:t>
      </w:r>
      <w:r w:rsidRPr="00D146EE">
        <w:rPr>
          <w:sz w:val="22"/>
          <w:szCs w:val="22"/>
        </w:rPr>
        <w:t>naniem przedmiotu umowy zgodnie z warunkami określonymi w SWZ</w:t>
      </w:r>
      <w:r w:rsidR="00603F48">
        <w:rPr>
          <w:sz w:val="22"/>
          <w:szCs w:val="22"/>
        </w:rPr>
        <w:t>, dokumentacją projektową</w:t>
      </w:r>
      <w:r w:rsidRPr="00D146EE">
        <w:rPr>
          <w:sz w:val="22"/>
          <w:szCs w:val="22"/>
        </w:rPr>
        <w:t xml:space="preserve"> oraz z obowiązującymi przepisami</w:t>
      </w:r>
      <w:r w:rsidR="006307B9">
        <w:rPr>
          <w:sz w:val="22"/>
          <w:szCs w:val="22"/>
        </w:rPr>
        <w:t>.</w:t>
      </w:r>
    </w:p>
    <w:p w14:paraId="21CC1774" w14:textId="2B3A7830" w:rsidR="00CD3355" w:rsidRDefault="00C5277A" w:rsidP="00C5277A">
      <w:pPr>
        <w:pStyle w:val="Akapitzlist"/>
        <w:numPr>
          <w:ilvl w:val="0"/>
          <w:numId w:val="20"/>
        </w:numPr>
        <w:spacing w:line="276" w:lineRule="auto"/>
        <w:jc w:val="both"/>
        <w:rPr>
          <w:ins w:id="475" w:author="aswiatkowski" w:date="2025-06-05T12:17:00Z" w16du:dateUtc="2025-06-05T10:17:00Z"/>
          <w:rFonts w:eastAsia="Calibri"/>
          <w:color w:val="000000" w:themeColor="text1"/>
          <w:sz w:val="22"/>
          <w:szCs w:val="22"/>
          <w:lang w:eastAsia="en-US"/>
        </w:rPr>
      </w:pPr>
      <w:r w:rsidRPr="00CD3355">
        <w:rPr>
          <w:rFonts w:eastAsia="Calibri"/>
          <w:color w:val="000000" w:themeColor="text1"/>
          <w:sz w:val="22"/>
          <w:szCs w:val="22"/>
          <w:lang w:eastAsia="en-US"/>
        </w:rPr>
        <w:t xml:space="preserve">Strony ustalają, że rozliczenie za wykonanie przedmiotu umowy odbędzie się fakturami częściowymi oraz fakturą końcową zgodnie z </w:t>
      </w:r>
      <w:r>
        <w:rPr>
          <w:rFonts w:eastAsia="Calibri"/>
          <w:color w:val="000000" w:themeColor="text1"/>
          <w:sz w:val="22"/>
          <w:szCs w:val="22"/>
          <w:lang w:eastAsia="en-US"/>
        </w:rPr>
        <w:t xml:space="preserve">zatwierdzonym </w:t>
      </w:r>
      <w:r w:rsidRPr="00CD3355">
        <w:rPr>
          <w:rFonts w:eastAsia="Calibri"/>
          <w:color w:val="000000" w:themeColor="text1"/>
          <w:sz w:val="22"/>
          <w:szCs w:val="22"/>
          <w:lang w:eastAsia="en-US"/>
        </w:rPr>
        <w:t>harmonogramem rzeczowo-finansowym</w:t>
      </w:r>
      <w:r>
        <w:rPr>
          <w:rFonts w:eastAsia="Calibri"/>
          <w:color w:val="000000" w:themeColor="text1"/>
          <w:sz w:val="22"/>
          <w:szCs w:val="22"/>
          <w:lang w:eastAsia="en-US"/>
        </w:rPr>
        <w:t>.</w:t>
      </w:r>
    </w:p>
    <w:p w14:paraId="26B1C9CB" w14:textId="77777777" w:rsidR="005F38F9" w:rsidRPr="009B684F" w:rsidRDefault="005F38F9">
      <w:pPr>
        <w:pStyle w:val="Akapitzlist"/>
        <w:ind w:left="360" w:firstLine="0"/>
        <w:rPr>
          <w:ins w:id="476" w:author="aswiatkowski" w:date="2025-06-05T12:17:00Z" w16du:dateUtc="2025-06-05T10:17:00Z"/>
          <w:sz w:val="22"/>
          <w:szCs w:val="22"/>
        </w:rPr>
        <w:pPrChange w:id="477" w:author="aswiatkowski" w:date="2025-06-05T12:17:00Z" w16du:dateUtc="2025-06-05T10:17:00Z">
          <w:pPr>
            <w:pStyle w:val="Akapitzlist"/>
            <w:numPr>
              <w:numId w:val="20"/>
            </w:numPr>
            <w:ind w:left="360" w:hanging="360"/>
          </w:pPr>
        </w:pPrChange>
      </w:pPr>
      <w:ins w:id="478" w:author="aswiatkowski" w:date="2025-06-05T12:17:00Z" w16du:dateUtc="2025-06-05T10:17:00Z">
        <w:r w:rsidRPr="009B684F">
          <w:rPr>
            <w:sz w:val="22"/>
            <w:szCs w:val="22"/>
          </w:rPr>
          <w:t>Płatności będą regulowane w następujący sposób:</w:t>
        </w:r>
      </w:ins>
    </w:p>
    <w:p w14:paraId="0D9739E1" w14:textId="2238869D" w:rsidR="005F38F9" w:rsidRPr="009B684F" w:rsidRDefault="005F38F9">
      <w:pPr>
        <w:pStyle w:val="Akapitzlist"/>
        <w:ind w:left="360" w:firstLine="0"/>
        <w:rPr>
          <w:ins w:id="479" w:author="aswiatkowski" w:date="2025-06-05T12:17:00Z" w16du:dateUtc="2025-06-05T10:17:00Z"/>
          <w:sz w:val="22"/>
          <w:szCs w:val="22"/>
        </w:rPr>
        <w:pPrChange w:id="480" w:author="aswiatkowski" w:date="2025-06-05T12:17:00Z" w16du:dateUtc="2025-06-05T10:17:00Z">
          <w:pPr>
            <w:pStyle w:val="Akapitzlist"/>
            <w:numPr>
              <w:numId w:val="20"/>
            </w:numPr>
            <w:ind w:left="360" w:hanging="360"/>
          </w:pPr>
        </w:pPrChange>
      </w:pPr>
      <w:ins w:id="481" w:author="aswiatkowski" w:date="2025-06-05T12:17:00Z" w16du:dateUtc="2025-06-05T10:17:00Z">
        <w:r w:rsidRPr="009B684F">
          <w:rPr>
            <w:sz w:val="22"/>
            <w:szCs w:val="22"/>
          </w:rPr>
          <w:t>- w 2025 roku płatność w wysokości nie wyższej niż 3 500 000,00 zł</w:t>
        </w:r>
      </w:ins>
      <w:ins w:id="482" w:author="aswiatkowski" w:date="2025-06-05T12:19:00Z" w16du:dateUtc="2025-06-05T10:19:00Z">
        <w:r>
          <w:rPr>
            <w:sz w:val="22"/>
            <w:szCs w:val="22"/>
          </w:rPr>
          <w:t xml:space="preserve"> (słownie:</w:t>
        </w:r>
        <w:r w:rsidRPr="005F38F9">
          <w:rPr>
            <w:lang w:eastAsia="pl-PL"/>
          </w:rPr>
          <w:t xml:space="preserve"> </w:t>
        </w:r>
      </w:ins>
      <w:ins w:id="483" w:author="aswiatkowski" w:date="2025-06-05T12:19:00Z">
        <w:r w:rsidRPr="005F38F9">
          <w:rPr>
            <w:sz w:val="22"/>
            <w:szCs w:val="22"/>
          </w:rPr>
          <w:t>trzy miliony pięćset tysięcy złotych 00/100</w:t>
        </w:r>
      </w:ins>
      <w:ins w:id="484" w:author="aswiatkowski" w:date="2025-06-05T12:19:00Z" w16du:dateUtc="2025-06-05T10:19:00Z">
        <w:r>
          <w:rPr>
            <w:sz w:val="22"/>
            <w:szCs w:val="22"/>
          </w:rPr>
          <w:t>);</w:t>
        </w:r>
      </w:ins>
    </w:p>
    <w:p w14:paraId="7D942B00" w14:textId="77777777" w:rsidR="005F38F9" w:rsidRPr="009B684F" w:rsidRDefault="005F38F9">
      <w:pPr>
        <w:pStyle w:val="Akapitzlist"/>
        <w:ind w:left="360" w:firstLine="0"/>
        <w:rPr>
          <w:ins w:id="485" w:author="aswiatkowski" w:date="2025-06-05T12:17:00Z" w16du:dateUtc="2025-06-05T10:17:00Z"/>
          <w:sz w:val="22"/>
          <w:szCs w:val="22"/>
        </w:rPr>
        <w:pPrChange w:id="486" w:author="aswiatkowski" w:date="2025-06-05T12:17:00Z" w16du:dateUtc="2025-06-05T10:17:00Z">
          <w:pPr>
            <w:pStyle w:val="Akapitzlist"/>
            <w:numPr>
              <w:numId w:val="20"/>
            </w:numPr>
            <w:ind w:left="360" w:hanging="360"/>
          </w:pPr>
        </w:pPrChange>
      </w:pPr>
      <w:ins w:id="487" w:author="aswiatkowski" w:date="2025-06-05T12:17:00Z" w16du:dateUtc="2025-06-05T10:17:00Z">
        <w:r w:rsidRPr="009B684F">
          <w:rPr>
            <w:sz w:val="22"/>
            <w:szCs w:val="22"/>
          </w:rPr>
          <w:t>- w 2026 roku płatność w wysokości pozostałej do zapłaty kwoty.</w:t>
        </w:r>
      </w:ins>
    </w:p>
    <w:p w14:paraId="2773B332" w14:textId="65CFE7B1" w:rsidR="005F38F9" w:rsidRPr="00C5277A" w:rsidDel="005F38F9" w:rsidRDefault="005F38F9">
      <w:pPr>
        <w:pStyle w:val="Akapitzlist"/>
        <w:spacing w:line="276" w:lineRule="auto"/>
        <w:ind w:left="360" w:firstLine="0"/>
        <w:jc w:val="both"/>
        <w:rPr>
          <w:del w:id="488" w:author="aswiatkowski" w:date="2025-06-05T12:20:00Z" w16du:dateUtc="2025-06-05T10:20:00Z"/>
          <w:rFonts w:eastAsia="Calibri"/>
          <w:color w:val="000000" w:themeColor="text1"/>
          <w:sz w:val="22"/>
          <w:szCs w:val="22"/>
          <w:lang w:eastAsia="en-US"/>
        </w:rPr>
        <w:pPrChange w:id="489" w:author="aswiatkowski" w:date="2025-06-05T12:17:00Z" w16du:dateUtc="2025-06-05T10:17:00Z">
          <w:pPr>
            <w:pStyle w:val="Akapitzlist"/>
            <w:numPr>
              <w:numId w:val="20"/>
            </w:numPr>
            <w:spacing w:line="276" w:lineRule="auto"/>
            <w:ind w:left="360" w:hanging="360"/>
            <w:jc w:val="both"/>
          </w:pPr>
        </w:pPrChange>
      </w:pPr>
    </w:p>
    <w:p w14:paraId="69312A7C" w14:textId="67ADA789" w:rsidR="003D120E" w:rsidRPr="00CD3355" w:rsidRDefault="005F38F9" w:rsidP="00D165BB">
      <w:pPr>
        <w:pStyle w:val="FR1"/>
        <w:numPr>
          <w:ilvl w:val="0"/>
          <w:numId w:val="20"/>
        </w:numPr>
        <w:autoSpaceDE w:val="0"/>
        <w:autoSpaceDN w:val="0"/>
        <w:adjustRightInd w:val="0"/>
        <w:spacing w:before="240" w:after="120" w:line="276" w:lineRule="auto"/>
        <w:ind w:hanging="357"/>
        <w:rPr>
          <w:sz w:val="22"/>
          <w:szCs w:val="22"/>
        </w:rPr>
      </w:pPr>
      <w:ins w:id="490" w:author="aswiatkowski" w:date="2025-06-05T12:17:00Z" w16du:dateUtc="2025-06-05T10:17:00Z">
        <w:r>
          <w:rPr>
            <w:sz w:val="22"/>
            <w:szCs w:val="22"/>
          </w:rPr>
          <w:t>F</w:t>
        </w:r>
      </w:ins>
      <w:del w:id="491" w:author="aswiatkowski" w:date="2025-06-05T12:17:00Z" w16du:dateUtc="2025-06-05T10:17:00Z">
        <w:r w:rsidR="003D120E" w:rsidRPr="00CD3355" w:rsidDel="005F38F9">
          <w:rPr>
            <w:sz w:val="22"/>
            <w:szCs w:val="22"/>
          </w:rPr>
          <w:delText>F</w:delText>
        </w:r>
      </w:del>
      <w:r w:rsidR="003D120E" w:rsidRPr="00CD3355">
        <w:rPr>
          <w:sz w:val="22"/>
          <w:szCs w:val="22"/>
        </w:rPr>
        <w:t>aktur</w:t>
      </w:r>
      <w:r w:rsidR="00586351" w:rsidRPr="00CD3355">
        <w:rPr>
          <w:sz w:val="22"/>
          <w:szCs w:val="22"/>
        </w:rPr>
        <w:t>ę</w:t>
      </w:r>
      <w:r w:rsidR="003D120E" w:rsidRPr="00CD3355">
        <w:rPr>
          <w:sz w:val="22"/>
          <w:szCs w:val="22"/>
        </w:rPr>
        <w:t xml:space="preserve"> należy wystawiać zgodnie z następującymi danymi:</w:t>
      </w:r>
    </w:p>
    <w:p w14:paraId="22D47DA2" w14:textId="12783718" w:rsidR="003D120E" w:rsidRPr="003F0187" w:rsidRDefault="003D120E" w:rsidP="00A45B18">
      <w:pPr>
        <w:pStyle w:val="Akapitzlist"/>
        <w:spacing w:before="240" w:after="120" w:line="276" w:lineRule="auto"/>
        <w:ind w:left="357" w:firstLine="0"/>
        <w:contextualSpacing w:val="0"/>
        <w:rPr>
          <w:sz w:val="22"/>
          <w:szCs w:val="22"/>
        </w:rPr>
      </w:pPr>
      <w:r w:rsidRPr="00CD3355">
        <w:rPr>
          <w:sz w:val="22"/>
          <w:szCs w:val="22"/>
        </w:rPr>
        <w:t>Nabywca:</w:t>
      </w:r>
      <w:r w:rsidRPr="003F0187">
        <w:rPr>
          <w:sz w:val="22"/>
          <w:szCs w:val="22"/>
        </w:rPr>
        <w:t xml:space="preserve"> </w:t>
      </w:r>
      <w:r w:rsidRPr="003F0187">
        <w:rPr>
          <w:sz w:val="22"/>
          <w:szCs w:val="22"/>
        </w:rPr>
        <w:br/>
        <w:t>POWIAT BIAŁOGARDZKI</w:t>
      </w:r>
      <w:r w:rsidRPr="003F0187">
        <w:rPr>
          <w:sz w:val="22"/>
          <w:szCs w:val="22"/>
        </w:rPr>
        <w:br/>
        <w:t>Plac Wolności 16-17</w:t>
      </w:r>
      <w:r w:rsidRPr="003F0187">
        <w:rPr>
          <w:sz w:val="22"/>
          <w:szCs w:val="22"/>
        </w:rPr>
        <w:br/>
        <w:t>78-200 Białogard</w:t>
      </w:r>
      <w:r w:rsidRPr="003F0187">
        <w:rPr>
          <w:sz w:val="22"/>
          <w:szCs w:val="22"/>
        </w:rPr>
        <w:br/>
        <w:t>NIP 672-17-20-236</w:t>
      </w:r>
    </w:p>
    <w:p w14:paraId="3BBF9494" w14:textId="70099166" w:rsidR="003D120E" w:rsidRPr="003F0187" w:rsidRDefault="003D120E" w:rsidP="0002404E">
      <w:pPr>
        <w:pStyle w:val="Akapitzlist"/>
        <w:spacing w:before="240" w:after="120" w:line="276" w:lineRule="auto"/>
        <w:ind w:left="357" w:firstLine="0"/>
        <w:contextualSpacing w:val="0"/>
        <w:rPr>
          <w:sz w:val="22"/>
          <w:szCs w:val="22"/>
        </w:rPr>
      </w:pPr>
      <w:r w:rsidRPr="003F0187">
        <w:rPr>
          <w:sz w:val="22"/>
          <w:szCs w:val="22"/>
        </w:rPr>
        <w:t xml:space="preserve">Odbiorca: </w:t>
      </w:r>
      <w:r w:rsidRPr="003F0187">
        <w:rPr>
          <w:sz w:val="22"/>
          <w:szCs w:val="22"/>
        </w:rPr>
        <w:br/>
        <w:t>Zarząd Dróg Powiatowych w Białogardzie</w:t>
      </w:r>
      <w:r w:rsidRPr="003F0187">
        <w:rPr>
          <w:sz w:val="22"/>
          <w:szCs w:val="22"/>
        </w:rPr>
        <w:br/>
        <w:t>ul. Szosa Połczyńska 57</w:t>
      </w:r>
      <w:r w:rsidRPr="003F0187">
        <w:rPr>
          <w:sz w:val="22"/>
          <w:szCs w:val="22"/>
        </w:rPr>
        <w:br/>
        <w:t xml:space="preserve"> 78-200 Białogard</w:t>
      </w:r>
    </w:p>
    <w:p w14:paraId="17E44AF9" w14:textId="77777777" w:rsidR="004D6829" w:rsidRPr="003F0187" w:rsidRDefault="004D6829" w:rsidP="00D165BB">
      <w:pPr>
        <w:pStyle w:val="Akapitzlist"/>
        <w:numPr>
          <w:ilvl w:val="0"/>
          <w:numId w:val="20"/>
        </w:numPr>
        <w:spacing w:before="240" w:after="120" w:line="276" w:lineRule="auto"/>
        <w:contextualSpacing w:val="0"/>
        <w:jc w:val="both"/>
        <w:rPr>
          <w:sz w:val="22"/>
          <w:szCs w:val="22"/>
        </w:rPr>
      </w:pPr>
      <w:r w:rsidRPr="003F0187">
        <w:rPr>
          <w:sz w:val="22"/>
          <w:szCs w:val="22"/>
        </w:rPr>
        <w:t xml:space="preserve">Płatność nastąpi w terminie do </w:t>
      </w:r>
      <w:r w:rsidRPr="00432CAA">
        <w:rPr>
          <w:sz w:val="22"/>
          <w:szCs w:val="22"/>
        </w:rPr>
        <w:t xml:space="preserve">30 dni </w:t>
      </w:r>
      <w:r w:rsidRPr="003F0187">
        <w:rPr>
          <w:sz w:val="22"/>
          <w:szCs w:val="22"/>
        </w:rPr>
        <w:t xml:space="preserve">od dnia dostarczenia faktury Zamawiającemu w formie pisemnej na adres: </w:t>
      </w:r>
      <w:r>
        <w:rPr>
          <w:sz w:val="22"/>
          <w:szCs w:val="22"/>
        </w:rPr>
        <w:t xml:space="preserve">ul. Szosa Połczyńska 57, 78-200 Białogard </w:t>
      </w:r>
      <w:r w:rsidRPr="003F0187">
        <w:rPr>
          <w:sz w:val="22"/>
          <w:szCs w:val="22"/>
        </w:rPr>
        <w:t xml:space="preserve">lub w formie elektronicznej na adres poczty elektronicznej: </w:t>
      </w:r>
      <w:r w:rsidRPr="00997197">
        <w:rPr>
          <w:sz w:val="22"/>
          <w:szCs w:val="22"/>
          <w:u w:val="single"/>
        </w:rPr>
        <w:t>https</w:t>
      </w:r>
      <w:r>
        <w:rPr>
          <w:sz w:val="22"/>
          <w:szCs w:val="22"/>
          <w:u w:val="single"/>
        </w:rPr>
        <w:t>:</w:t>
      </w:r>
      <w:r w:rsidRPr="00997197">
        <w:rPr>
          <w:sz w:val="22"/>
          <w:szCs w:val="22"/>
          <w:u w:val="single"/>
        </w:rPr>
        <w:t>//efaktura.gov.pl</w:t>
      </w:r>
    </w:p>
    <w:p w14:paraId="1392AA1F" w14:textId="77777777" w:rsidR="0002404E" w:rsidRPr="003F0187" w:rsidRDefault="0091623D" w:rsidP="00D165BB">
      <w:pPr>
        <w:pStyle w:val="Akapitzlist"/>
        <w:numPr>
          <w:ilvl w:val="0"/>
          <w:numId w:val="20"/>
        </w:numPr>
        <w:spacing w:before="240" w:after="120" w:line="276" w:lineRule="auto"/>
        <w:contextualSpacing w:val="0"/>
        <w:jc w:val="both"/>
        <w:rPr>
          <w:sz w:val="22"/>
          <w:szCs w:val="22"/>
        </w:rPr>
      </w:pPr>
      <w:r w:rsidRPr="003F0187">
        <w:rPr>
          <w:sz w:val="22"/>
          <w:szCs w:val="22"/>
        </w:rPr>
        <w:t xml:space="preserve">Wykonawca ma również możliwość przesłania drogą elektroniczną ustrukturyzowanej faktury elektronicznej w rozumieniu ustawy z dnia 9 listopada 2018 r. o elektronicznym fakturowaniu w zamówieniach publicznych, koncesjach na roboty budowlane lub usługi oraz partnerstwie publiczno-prywatnym (Dz. U. z </w:t>
      </w:r>
      <w:r w:rsidR="00244FE4" w:rsidRPr="003F0187">
        <w:rPr>
          <w:sz w:val="22"/>
          <w:szCs w:val="22"/>
        </w:rPr>
        <w:t>2020</w:t>
      </w:r>
      <w:r w:rsidRPr="003F0187">
        <w:rPr>
          <w:sz w:val="22"/>
          <w:szCs w:val="22"/>
        </w:rPr>
        <w:t xml:space="preserve"> poz. </w:t>
      </w:r>
      <w:r w:rsidR="00244FE4" w:rsidRPr="003F0187">
        <w:rPr>
          <w:sz w:val="22"/>
          <w:szCs w:val="22"/>
        </w:rPr>
        <w:t>1666</w:t>
      </w:r>
      <w:r w:rsidRPr="003F0187">
        <w:rPr>
          <w:sz w:val="22"/>
          <w:szCs w:val="22"/>
        </w:rPr>
        <w:t xml:space="preserve">). W przypadku wyboru możliwości przesłania ustrukturyzowanej faktury elektronicznej Wykonawca będzie korzystał z Platformy Elektronicznego Fakturowania dostępnej na stronie internetowej </w:t>
      </w:r>
      <w:hyperlink r:id="rId8" w:history="1">
        <w:r w:rsidRPr="003F0187">
          <w:rPr>
            <w:rStyle w:val="Hipercze"/>
            <w:color w:val="auto"/>
            <w:sz w:val="22"/>
            <w:szCs w:val="22"/>
          </w:rPr>
          <w:t>https://efaktura.gov.pl</w:t>
        </w:r>
      </w:hyperlink>
      <w:r w:rsidRPr="003F0187">
        <w:rPr>
          <w:sz w:val="22"/>
          <w:szCs w:val="22"/>
        </w:rPr>
        <w:t xml:space="preserve">. </w:t>
      </w:r>
    </w:p>
    <w:p w14:paraId="6F8A00FB" w14:textId="79F2B4FC" w:rsidR="0091623D" w:rsidRDefault="0091623D" w:rsidP="00D165BB">
      <w:pPr>
        <w:pStyle w:val="Akapitzlist"/>
        <w:numPr>
          <w:ilvl w:val="0"/>
          <w:numId w:val="20"/>
        </w:numPr>
        <w:spacing w:before="240" w:after="120" w:line="276" w:lineRule="auto"/>
        <w:contextualSpacing w:val="0"/>
        <w:jc w:val="both"/>
        <w:rPr>
          <w:sz w:val="22"/>
          <w:szCs w:val="22"/>
        </w:rPr>
      </w:pPr>
      <w:r w:rsidRPr="00A65DA8">
        <w:rPr>
          <w:sz w:val="22"/>
          <w:szCs w:val="22"/>
        </w:rPr>
        <w:t xml:space="preserve">Płatność nastąpi przelewem bankowym na konto bankowe Wykonawcy wskazane na fakturze. </w:t>
      </w:r>
    </w:p>
    <w:p w14:paraId="725A075C" w14:textId="398B9581" w:rsidR="00A65DA8" w:rsidRPr="00A65DA8" w:rsidRDefault="00A65DA8" w:rsidP="00D165BB">
      <w:pPr>
        <w:pStyle w:val="Akapitzlist"/>
        <w:numPr>
          <w:ilvl w:val="0"/>
          <w:numId w:val="20"/>
        </w:numPr>
        <w:spacing w:before="240" w:after="120" w:line="276" w:lineRule="auto"/>
        <w:contextualSpacing w:val="0"/>
        <w:jc w:val="both"/>
        <w:rPr>
          <w:sz w:val="22"/>
          <w:szCs w:val="22"/>
        </w:rPr>
      </w:pPr>
      <w:r w:rsidRPr="00A65DA8">
        <w:rPr>
          <w:sz w:val="22"/>
          <w:szCs w:val="22"/>
        </w:rPr>
        <w:t xml:space="preserve">W przypadku odstąpienia od części robót z danego elementu określonego w harmonogramie rzeczowo – terminowo – finansowym obliczenie niewykonanej części tego elementu nastąpi na podstawie ustalenia przez </w:t>
      </w:r>
      <w:r w:rsidRPr="00A65DA8">
        <w:rPr>
          <w:sz w:val="22"/>
          <w:szCs w:val="22"/>
        </w:rPr>
        <w:lastRenderedPageBreak/>
        <w:t>Inspektora Nadzoru i Wykonawcę, procentowego stosunku wartości niewykonanych robót i odliczona od ogólnej wartości przedmiotu umowy</w:t>
      </w:r>
    </w:p>
    <w:p w14:paraId="75B66A3E" w14:textId="241B4BE4" w:rsidR="0091623D" w:rsidRPr="00DE295C" w:rsidRDefault="0091623D" w:rsidP="004415AA">
      <w:pPr>
        <w:spacing w:before="240" w:after="120" w:line="276" w:lineRule="auto"/>
        <w:jc w:val="center"/>
        <w:rPr>
          <w:b/>
          <w:bCs/>
          <w:sz w:val="22"/>
          <w:szCs w:val="22"/>
          <w:rPrChange w:id="492" w:author="Aleksandra Zimoch" w:date="2025-04-10T11:08:00Z">
            <w:rPr>
              <w:sz w:val="22"/>
              <w:szCs w:val="22"/>
            </w:rPr>
          </w:rPrChange>
        </w:rPr>
      </w:pPr>
      <w:r w:rsidRPr="00DE295C">
        <w:rPr>
          <w:b/>
          <w:bCs/>
          <w:sz w:val="22"/>
          <w:szCs w:val="22"/>
          <w:rPrChange w:id="493" w:author="Aleksandra Zimoch" w:date="2025-04-10T11:08:00Z">
            <w:rPr>
              <w:sz w:val="22"/>
              <w:szCs w:val="22"/>
            </w:rPr>
          </w:rPrChange>
        </w:rPr>
        <w:t>§ 9</w:t>
      </w:r>
    </w:p>
    <w:p w14:paraId="7216C501" w14:textId="77777777" w:rsidR="0091623D" w:rsidRPr="00DE295C" w:rsidRDefault="0091623D" w:rsidP="004415AA">
      <w:pPr>
        <w:spacing w:before="240" w:after="120" w:line="276" w:lineRule="auto"/>
        <w:jc w:val="center"/>
        <w:rPr>
          <w:b/>
          <w:bCs/>
          <w:sz w:val="22"/>
          <w:szCs w:val="22"/>
          <w:rPrChange w:id="494" w:author="Aleksandra Zimoch" w:date="2025-04-10T11:08:00Z">
            <w:rPr>
              <w:sz w:val="22"/>
              <w:szCs w:val="22"/>
            </w:rPr>
          </w:rPrChange>
        </w:rPr>
      </w:pPr>
      <w:r w:rsidRPr="00DE295C">
        <w:rPr>
          <w:b/>
          <w:bCs/>
          <w:sz w:val="22"/>
          <w:szCs w:val="22"/>
          <w:rPrChange w:id="495" w:author="Aleksandra Zimoch" w:date="2025-04-10T11:08:00Z">
            <w:rPr>
              <w:sz w:val="22"/>
              <w:szCs w:val="22"/>
            </w:rPr>
          </w:rPrChange>
        </w:rPr>
        <w:t>Warunki płatności</w:t>
      </w:r>
    </w:p>
    <w:p w14:paraId="6E90BA8F" w14:textId="77777777" w:rsidR="0091623D" w:rsidRPr="003F0187" w:rsidRDefault="0091623D" w:rsidP="00D165BB">
      <w:pPr>
        <w:pStyle w:val="Akapitzlist"/>
        <w:numPr>
          <w:ilvl w:val="0"/>
          <w:numId w:val="21"/>
        </w:numPr>
        <w:spacing w:before="240" w:after="120" w:line="276" w:lineRule="auto"/>
        <w:contextualSpacing w:val="0"/>
        <w:jc w:val="both"/>
        <w:rPr>
          <w:sz w:val="22"/>
          <w:szCs w:val="22"/>
        </w:rPr>
      </w:pPr>
      <w:r w:rsidRPr="003F0187">
        <w:rPr>
          <w:sz w:val="22"/>
          <w:szCs w:val="22"/>
        </w:rPr>
        <w:t>W przypadku robót realizowanych przez podwykonawców i dalszych podwykonawców, warunkiem zapłaty przez Zamawiającego wynagrodzenia jest dołączenie przez Wykonawcę do faktury pisemnych oświadczeń podwykonawców i dalszych podwykonawców o uregulowaniu wobec nich należności z tytułu wykonanych robót na dzień wystawienia faktury dla Zamawiającego.</w:t>
      </w:r>
    </w:p>
    <w:p w14:paraId="13B8C8EA" w14:textId="77777777" w:rsidR="00A3535E" w:rsidRPr="003F0187" w:rsidRDefault="00A3535E" w:rsidP="00D165BB">
      <w:pPr>
        <w:pStyle w:val="Akapitzlist"/>
        <w:numPr>
          <w:ilvl w:val="0"/>
          <w:numId w:val="21"/>
        </w:numPr>
        <w:spacing w:before="240" w:after="120" w:line="276" w:lineRule="auto"/>
        <w:contextualSpacing w:val="0"/>
        <w:jc w:val="both"/>
        <w:rPr>
          <w:sz w:val="22"/>
          <w:szCs w:val="22"/>
        </w:rPr>
      </w:pPr>
      <w:r w:rsidRPr="003F0187">
        <w:rPr>
          <w:sz w:val="22"/>
          <w:szCs w:val="22"/>
        </w:rPr>
        <w:t>W przypadku zatrudnienia Podwykonawców i dalszych Podwykonawców, warunkiem wypłaty należnego Wykonawcy wynagrodzenia, będą przedstawione Zamawiającemu, jako załączniki do faktury VAT:</w:t>
      </w:r>
    </w:p>
    <w:p w14:paraId="33007853" w14:textId="7A70939C" w:rsidR="00A3535E" w:rsidRPr="003F0187" w:rsidRDefault="00A3535E" w:rsidP="00D165BB">
      <w:pPr>
        <w:pStyle w:val="Akapitzlist"/>
        <w:numPr>
          <w:ilvl w:val="0"/>
          <w:numId w:val="28"/>
        </w:numPr>
        <w:spacing w:before="240" w:after="120" w:line="276" w:lineRule="auto"/>
        <w:contextualSpacing w:val="0"/>
        <w:jc w:val="both"/>
        <w:rPr>
          <w:sz w:val="22"/>
          <w:szCs w:val="22"/>
        </w:rPr>
      </w:pPr>
      <w:r w:rsidRPr="003F0187">
        <w:rPr>
          <w:sz w:val="22"/>
          <w:szCs w:val="22"/>
        </w:rPr>
        <w:t>protokoły odbioru zakończonego etapu robót, w którym będą wyszczególnione wydzielone elementy robót budowlanych wykonane przez Podwykonawców i dalszych Podwykonawców;</w:t>
      </w:r>
    </w:p>
    <w:p w14:paraId="3414CE49" w14:textId="77777777" w:rsidR="00A3535E" w:rsidRPr="003F0187" w:rsidRDefault="00A3535E" w:rsidP="00D165BB">
      <w:pPr>
        <w:pStyle w:val="Akapitzlist"/>
        <w:numPr>
          <w:ilvl w:val="0"/>
          <w:numId w:val="28"/>
        </w:numPr>
        <w:spacing w:before="240" w:after="120" w:line="276" w:lineRule="auto"/>
        <w:contextualSpacing w:val="0"/>
        <w:jc w:val="both"/>
        <w:rPr>
          <w:sz w:val="22"/>
          <w:szCs w:val="22"/>
        </w:rPr>
      </w:pPr>
      <w:r w:rsidRPr="003F0187">
        <w:rPr>
          <w:sz w:val="22"/>
          <w:szCs w:val="22"/>
        </w:rPr>
        <w:t>potwierdzone za zgodność z oryginałem kopie faktur VAT lub rachunków wystawionych przez Podwykonawców lub dalszych Podwykonawców, którzy zostali zaakceptowani przez Zamawiającego;</w:t>
      </w:r>
    </w:p>
    <w:p w14:paraId="1D3AA0F6" w14:textId="4BDBD25D" w:rsidR="00A3535E" w:rsidRPr="003D67D8" w:rsidRDefault="00A3535E" w:rsidP="00D165BB">
      <w:pPr>
        <w:pStyle w:val="Akapitzlist"/>
        <w:numPr>
          <w:ilvl w:val="0"/>
          <w:numId w:val="28"/>
        </w:numPr>
        <w:spacing w:before="240" w:after="120" w:line="276" w:lineRule="auto"/>
        <w:contextualSpacing w:val="0"/>
        <w:jc w:val="both"/>
        <w:rPr>
          <w:sz w:val="22"/>
          <w:szCs w:val="22"/>
        </w:rPr>
      </w:pPr>
      <w:r w:rsidRPr="003D67D8">
        <w:rPr>
          <w:sz w:val="22"/>
          <w:szCs w:val="22"/>
        </w:rPr>
        <w:t>potwierdzone za zgodność z oryginałem kopie przelewów bankowych potwierdzających płatności na rzecz Podwykonawców lub dalszych Podwykonawców;</w:t>
      </w:r>
    </w:p>
    <w:p w14:paraId="6D3DBA0F" w14:textId="3BFFED81" w:rsidR="00A3535E" w:rsidRPr="003D67D8" w:rsidRDefault="00A3535E" w:rsidP="00D165BB">
      <w:pPr>
        <w:pStyle w:val="Akapitzlist"/>
        <w:numPr>
          <w:ilvl w:val="0"/>
          <w:numId w:val="28"/>
        </w:numPr>
        <w:spacing w:before="240" w:after="120" w:line="276" w:lineRule="auto"/>
        <w:contextualSpacing w:val="0"/>
        <w:jc w:val="both"/>
        <w:rPr>
          <w:sz w:val="22"/>
          <w:szCs w:val="22"/>
        </w:rPr>
      </w:pPr>
      <w:r w:rsidRPr="003D67D8">
        <w:rPr>
          <w:sz w:val="22"/>
          <w:szCs w:val="22"/>
        </w:rPr>
        <w:t xml:space="preserve">oświadczenia Podwykonawców lub dalszych Podwykonawców o braku zobowiązań finansowych wynikających z podpisanych z Wykonawcą/Podwykonawcą umów, złożone wg wzoru stanowiącego załącznik nr </w:t>
      </w:r>
      <w:r w:rsidR="00235B08">
        <w:rPr>
          <w:sz w:val="22"/>
          <w:szCs w:val="22"/>
        </w:rPr>
        <w:t>7</w:t>
      </w:r>
      <w:r w:rsidRPr="003D67D8">
        <w:rPr>
          <w:sz w:val="22"/>
          <w:szCs w:val="22"/>
        </w:rPr>
        <w:t xml:space="preserve"> </w:t>
      </w:r>
      <w:del w:id="496" w:author="Aleksandra Zimoch" w:date="2025-04-10T11:08:00Z">
        <w:r w:rsidRPr="003D67D8" w:rsidDel="00DE295C">
          <w:rPr>
            <w:sz w:val="22"/>
            <w:szCs w:val="22"/>
          </w:rPr>
          <w:delText xml:space="preserve"> </w:delText>
        </w:r>
      </w:del>
      <w:r w:rsidRPr="003D67D8">
        <w:rPr>
          <w:sz w:val="22"/>
          <w:szCs w:val="22"/>
        </w:rPr>
        <w:t>do niniejszej Umowy,</w:t>
      </w:r>
    </w:p>
    <w:p w14:paraId="7417B03B" w14:textId="77777777" w:rsidR="00A3535E" w:rsidRPr="003D67D8" w:rsidRDefault="00A3535E" w:rsidP="00D165BB">
      <w:pPr>
        <w:pStyle w:val="Akapitzlist"/>
        <w:numPr>
          <w:ilvl w:val="0"/>
          <w:numId w:val="28"/>
        </w:numPr>
        <w:spacing w:before="240" w:after="120" w:line="276" w:lineRule="auto"/>
        <w:contextualSpacing w:val="0"/>
        <w:jc w:val="both"/>
        <w:rPr>
          <w:sz w:val="22"/>
          <w:szCs w:val="22"/>
        </w:rPr>
      </w:pPr>
      <w:r w:rsidRPr="003D67D8">
        <w:rPr>
          <w:sz w:val="22"/>
          <w:szCs w:val="22"/>
        </w:rPr>
        <w:t xml:space="preserve">potwierdzenia oraz oświadczenia określone w pkt 3) i 4) niniejszego ustępu nie są wymagane w przypadku zakończenia wykonania zakresu umowy przez Podwykonawcę lub dalszego Podwykonawcę i całkowitego jego rozliczenia. </w:t>
      </w:r>
    </w:p>
    <w:p w14:paraId="022D264C" w14:textId="77777777" w:rsidR="0091623D" w:rsidRPr="003D67D8" w:rsidRDefault="0091623D" w:rsidP="00D165BB">
      <w:pPr>
        <w:pStyle w:val="Akapitzlist"/>
        <w:numPr>
          <w:ilvl w:val="0"/>
          <w:numId w:val="21"/>
        </w:numPr>
        <w:spacing w:before="240" w:after="120" w:line="276" w:lineRule="auto"/>
        <w:contextualSpacing w:val="0"/>
        <w:jc w:val="both"/>
        <w:rPr>
          <w:sz w:val="22"/>
          <w:szCs w:val="22"/>
        </w:rPr>
      </w:pPr>
      <w:r w:rsidRPr="003D67D8">
        <w:rPr>
          <w:sz w:val="22"/>
          <w:szCs w:val="22"/>
        </w:rPr>
        <w:t>W przypadku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na zasadach i w zakresie określonym w art. 465 ustawy - Prawo zamówień publicznych.</w:t>
      </w:r>
    </w:p>
    <w:p w14:paraId="1922EB4F" w14:textId="77777777" w:rsidR="0091623D" w:rsidRPr="003D67D8" w:rsidRDefault="0091623D" w:rsidP="00D165BB">
      <w:pPr>
        <w:pStyle w:val="Akapitzlist"/>
        <w:numPr>
          <w:ilvl w:val="0"/>
          <w:numId w:val="21"/>
        </w:numPr>
        <w:spacing w:before="240" w:after="120" w:line="276" w:lineRule="auto"/>
        <w:contextualSpacing w:val="0"/>
        <w:jc w:val="both"/>
        <w:rPr>
          <w:sz w:val="22"/>
          <w:szCs w:val="22"/>
        </w:rPr>
      </w:pPr>
      <w:r w:rsidRPr="003D67D8">
        <w:rPr>
          <w:sz w:val="22"/>
          <w:szCs w:val="22"/>
        </w:rPr>
        <w:t>Bezpośrednia zapłata obejmuje wyłącznie należne wynagrodzenie, bez odsetek, należnych podwykonawcy lub dalszemu podwykonawcy.</w:t>
      </w:r>
    </w:p>
    <w:p w14:paraId="6BA9E3EE" w14:textId="4DF47C96" w:rsidR="0091623D" w:rsidRPr="003D67D8" w:rsidRDefault="0091623D" w:rsidP="00D165BB">
      <w:pPr>
        <w:pStyle w:val="Akapitzlist"/>
        <w:numPr>
          <w:ilvl w:val="0"/>
          <w:numId w:val="21"/>
        </w:numPr>
        <w:spacing w:before="240" w:after="120" w:line="276" w:lineRule="auto"/>
        <w:contextualSpacing w:val="0"/>
        <w:jc w:val="both"/>
        <w:rPr>
          <w:sz w:val="22"/>
          <w:szCs w:val="22"/>
        </w:rPr>
      </w:pPr>
      <w:r w:rsidRPr="003D67D8">
        <w:rPr>
          <w:sz w:val="22"/>
          <w:szCs w:val="22"/>
        </w:rPr>
        <w:t xml:space="preserve">W przypadku dokonania bezpośredniej zapłaty podwykonawcy lub dalszemu podwykonawcy, o której mowa w ust. </w:t>
      </w:r>
      <w:r w:rsidR="00432CAA">
        <w:rPr>
          <w:sz w:val="22"/>
          <w:szCs w:val="22"/>
        </w:rPr>
        <w:t>3</w:t>
      </w:r>
      <w:r w:rsidRPr="003D67D8">
        <w:rPr>
          <w:sz w:val="22"/>
          <w:szCs w:val="22"/>
        </w:rPr>
        <w:t>, Zamawiający potrąci kwotę wypłaconego tym podmiotom wynagrodzenia z wynagrodzenia należnego Wykonawcy.</w:t>
      </w:r>
    </w:p>
    <w:p w14:paraId="05275E3C" w14:textId="290ECE87" w:rsidR="0091623D" w:rsidRPr="0002404E" w:rsidRDefault="0091623D" w:rsidP="00D165BB">
      <w:pPr>
        <w:pStyle w:val="Akapitzlist"/>
        <w:numPr>
          <w:ilvl w:val="0"/>
          <w:numId w:val="21"/>
        </w:numPr>
        <w:spacing w:before="240" w:after="120" w:line="276" w:lineRule="auto"/>
        <w:contextualSpacing w:val="0"/>
        <w:jc w:val="both"/>
        <w:rPr>
          <w:sz w:val="22"/>
          <w:szCs w:val="22"/>
        </w:rPr>
      </w:pPr>
      <w:r w:rsidRPr="0002404E">
        <w:rPr>
          <w:sz w:val="22"/>
          <w:szCs w:val="22"/>
        </w:rPr>
        <w:t>Rozliczenie wynagrodzenia, o którym mowa w § 8 nastąpi na podstawie faktury</w:t>
      </w:r>
      <w:r w:rsidR="0055130C" w:rsidRPr="0002404E">
        <w:rPr>
          <w:sz w:val="22"/>
          <w:szCs w:val="22"/>
        </w:rPr>
        <w:t xml:space="preserve"> końcowej</w:t>
      </w:r>
      <w:r w:rsidRPr="0002404E">
        <w:rPr>
          <w:sz w:val="22"/>
          <w:szCs w:val="22"/>
        </w:rPr>
        <w:t xml:space="preserve"> wystawionej po </w:t>
      </w:r>
      <w:r w:rsidR="00E06195" w:rsidRPr="0002404E">
        <w:rPr>
          <w:sz w:val="22"/>
          <w:szCs w:val="22"/>
        </w:rPr>
        <w:t xml:space="preserve">zakończeniu całego przedmiotu umowy i bezusterkowym odbiorze końcowym </w:t>
      </w:r>
      <w:r w:rsidRPr="0002404E">
        <w:rPr>
          <w:sz w:val="22"/>
          <w:szCs w:val="22"/>
        </w:rPr>
        <w:t>oraz po załączeniu oświadczenia podwykonawców i dalszych podwykonawców o ostatecznym rozliczeniu z zakresu powierzonych robót.</w:t>
      </w:r>
    </w:p>
    <w:p w14:paraId="66106FF4" w14:textId="63FB287B" w:rsidR="00C662C3" w:rsidRPr="00CD3355" w:rsidRDefault="0091623D" w:rsidP="00D165BB">
      <w:pPr>
        <w:pStyle w:val="Akapitzlist"/>
        <w:numPr>
          <w:ilvl w:val="0"/>
          <w:numId w:val="21"/>
        </w:numPr>
        <w:spacing w:before="240" w:after="120" w:line="276" w:lineRule="auto"/>
        <w:contextualSpacing w:val="0"/>
        <w:jc w:val="both"/>
        <w:rPr>
          <w:sz w:val="22"/>
          <w:szCs w:val="22"/>
        </w:rPr>
      </w:pPr>
      <w:r w:rsidRPr="003D67D8">
        <w:rPr>
          <w:sz w:val="22"/>
          <w:szCs w:val="22"/>
        </w:rPr>
        <w:lastRenderedPageBreak/>
        <w:t>Wykonawca zobowiązany jest do ostatecznego rozliczenia się z podwykonawcą lub dalszym podwykonawcą z powierzonego im zakresu robót do dnia doręczenia faktury Zamawiającemu.</w:t>
      </w:r>
    </w:p>
    <w:p w14:paraId="5123EC9E" w14:textId="77777777" w:rsidR="00AE1E3D" w:rsidRDefault="00AE1E3D" w:rsidP="004415AA">
      <w:pPr>
        <w:spacing w:before="240" w:after="120" w:line="276" w:lineRule="auto"/>
        <w:jc w:val="center"/>
        <w:rPr>
          <w:sz w:val="22"/>
          <w:szCs w:val="22"/>
        </w:rPr>
      </w:pPr>
    </w:p>
    <w:p w14:paraId="52FA9497" w14:textId="227A83ED" w:rsidR="0091623D" w:rsidRPr="00DE295C" w:rsidRDefault="0091623D" w:rsidP="004415AA">
      <w:pPr>
        <w:spacing w:before="240" w:after="120" w:line="276" w:lineRule="auto"/>
        <w:jc w:val="center"/>
        <w:rPr>
          <w:b/>
          <w:bCs/>
          <w:sz w:val="22"/>
          <w:szCs w:val="22"/>
          <w:rPrChange w:id="497" w:author="Aleksandra Zimoch" w:date="2025-04-10T11:08:00Z">
            <w:rPr>
              <w:sz w:val="22"/>
              <w:szCs w:val="22"/>
            </w:rPr>
          </w:rPrChange>
        </w:rPr>
      </w:pPr>
      <w:r w:rsidRPr="00DE295C">
        <w:rPr>
          <w:b/>
          <w:bCs/>
          <w:sz w:val="22"/>
          <w:szCs w:val="22"/>
          <w:rPrChange w:id="498" w:author="Aleksandra Zimoch" w:date="2025-04-10T11:08:00Z">
            <w:rPr>
              <w:sz w:val="22"/>
              <w:szCs w:val="22"/>
            </w:rPr>
          </w:rPrChange>
        </w:rPr>
        <w:t>§ 10</w:t>
      </w:r>
    </w:p>
    <w:p w14:paraId="722336AD" w14:textId="77777777" w:rsidR="0091623D" w:rsidRPr="00DE295C" w:rsidRDefault="0091623D" w:rsidP="004415AA">
      <w:pPr>
        <w:spacing w:before="240" w:after="120" w:line="276" w:lineRule="auto"/>
        <w:jc w:val="center"/>
        <w:rPr>
          <w:b/>
          <w:bCs/>
          <w:sz w:val="22"/>
          <w:szCs w:val="22"/>
          <w:rPrChange w:id="499" w:author="Aleksandra Zimoch" w:date="2025-04-10T11:08:00Z">
            <w:rPr>
              <w:sz w:val="22"/>
              <w:szCs w:val="22"/>
            </w:rPr>
          </w:rPrChange>
        </w:rPr>
      </w:pPr>
      <w:r w:rsidRPr="00DE295C">
        <w:rPr>
          <w:b/>
          <w:bCs/>
          <w:sz w:val="22"/>
          <w:szCs w:val="22"/>
          <w:rPrChange w:id="500" w:author="Aleksandra Zimoch" w:date="2025-04-10T11:08:00Z">
            <w:rPr>
              <w:sz w:val="22"/>
              <w:szCs w:val="22"/>
            </w:rPr>
          </w:rPrChange>
        </w:rPr>
        <w:t>Podwykonawcy</w:t>
      </w:r>
    </w:p>
    <w:p w14:paraId="4BF5722C" w14:textId="77777777" w:rsidR="0091623D" w:rsidRPr="003D67D8" w:rsidRDefault="0091623D" w:rsidP="00D165BB">
      <w:pPr>
        <w:pStyle w:val="Akapitzlist"/>
        <w:numPr>
          <w:ilvl w:val="0"/>
          <w:numId w:val="22"/>
        </w:numPr>
        <w:spacing w:before="240" w:after="120" w:line="276" w:lineRule="auto"/>
        <w:contextualSpacing w:val="0"/>
        <w:jc w:val="both"/>
        <w:rPr>
          <w:sz w:val="22"/>
          <w:szCs w:val="22"/>
        </w:rPr>
      </w:pPr>
      <w:r w:rsidRPr="003D67D8">
        <w:rPr>
          <w:sz w:val="22"/>
          <w:szCs w:val="22"/>
        </w:rPr>
        <w:t>Wykonawca ma obowiązek przedstawić Zamawiającemu projekt umowy o podwykonawstwo, której przedmiotem są roboty budowlane, a także projekty jej zmian oraz poświadczoną za zgodność z oryginałem kopię zawartej umowy o podwykonawstwo, której przedmiotem są roboty budowlane, i jej zmian, w terminie 7 dni od ich zawarcia.</w:t>
      </w:r>
    </w:p>
    <w:p w14:paraId="2229EE68" w14:textId="77777777" w:rsidR="0091623D" w:rsidRPr="003D67D8" w:rsidRDefault="0091623D" w:rsidP="00D165BB">
      <w:pPr>
        <w:pStyle w:val="Akapitzlist"/>
        <w:numPr>
          <w:ilvl w:val="0"/>
          <w:numId w:val="22"/>
        </w:numPr>
        <w:spacing w:before="240" w:after="120" w:line="276" w:lineRule="auto"/>
        <w:contextualSpacing w:val="0"/>
        <w:jc w:val="both"/>
        <w:rPr>
          <w:sz w:val="22"/>
          <w:szCs w:val="22"/>
        </w:rPr>
      </w:pPr>
      <w:r w:rsidRPr="003D67D8">
        <w:rPr>
          <w:sz w:val="22"/>
          <w:szCs w:val="22"/>
        </w:rPr>
        <w:t xml:space="preserve">Wykonawca ma ponadto obowiązek przedstawić Zamawiającemu poświadczoną za zgodność z oryginałem kopię zawartej umowy o podwykonawstwo, której przedmiotem są dostawy lub usługi oraz jej zmian, w terminie 7 dni od jej zawarcia, z wyłączeniem umów o podwykonawstwo o wartości mniejszej niż 0,5% wartości niniejszej umowy. </w:t>
      </w:r>
    </w:p>
    <w:p w14:paraId="3DABDF40" w14:textId="77777777" w:rsidR="0091623D" w:rsidRPr="003D67D8" w:rsidRDefault="0091623D" w:rsidP="00D165BB">
      <w:pPr>
        <w:pStyle w:val="Akapitzlist"/>
        <w:numPr>
          <w:ilvl w:val="0"/>
          <w:numId w:val="22"/>
        </w:numPr>
        <w:spacing w:before="240" w:after="120" w:line="276" w:lineRule="auto"/>
        <w:contextualSpacing w:val="0"/>
        <w:jc w:val="both"/>
        <w:rPr>
          <w:sz w:val="22"/>
          <w:szCs w:val="22"/>
        </w:rPr>
      </w:pPr>
      <w:r w:rsidRPr="003D67D8">
        <w:rPr>
          <w:sz w:val="22"/>
          <w:szCs w:val="22"/>
        </w:rPr>
        <w:t>W terminie 14 dni od dnia otrzymania dokumentów, o których mowa w ust. 1, Zamawiający zgłasza w formie pisemnej, pod rygorem nieważności, zastrzeżenia do projektów umów o podwykonawstwo i do projektów ich zmiany lub pisemny sprzeciw do umów o podwykonawstwo, i do ich zmian.</w:t>
      </w:r>
    </w:p>
    <w:p w14:paraId="05A0816E" w14:textId="77777777" w:rsidR="0091623D" w:rsidRPr="003D67D8" w:rsidRDefault="0091623D" w:rsidP="00D165BB">
      <w:pPr>
        <w:pStyle w:val="Akapitzlist"/>
        <w:numPr>
          <w:ilvl w:val="0"/>
          <w:numId w:val="22"/>
        </w:numPr>
        <w:spacing w:before="240" w:after="120" w:line="276" w:lineRule="auto"/>
        <w:contextualSpacing w:val="0"/>
        <w:jc w:val="both"/>
        <w:rPr>
          <w:sz w:val="22"/>
          <w:szCs w:val="22"/>
        </w:rPr>
      </w:pPr>
      <w:r w:rsidRPr="003D67D8">
        <w:rPr>
          <w:sz w:val="22"/>
          <w:szCs w:val="22"/>
        </w:rPr>
        <w:t xml:space="preserve">Przedstawiony przez Wykonawcę Zamawiającemu do akceptacji projekt umowy lub umowa z podwykonawcą, o których mowa w ust. 2, musi zawierać regulacje zbieżne i niesprzeczne z postanowieniami niniejszej Umowy zawartej pomiędzy Zamawiającym a Wykonawcą oraz określać w szczególności: </w:t>
      </w:r>
    </w:p>
    <w:p w14:paraId="79921101" w14:textId="77777777" w:rsidR="0091623D" w:rsidRPr="003D67D8" w:rsidRDefault="0091623D" w:rsidP="00D165BB">
      <w:pPr>
        <w:pStyle w:val="Akapitzlist"/>
        <w:numPr>
          <w:ilvl w:val="0"/>
          <w:numId w:val="4"/>
        </w:numPr>
        <w:spacing w:before="240" w:after="120" w:line="276" w:lineRule="auto"/>
        <w:contextualSpacing w:val="0"/>
        <w:jc w:val="both"/>
        <w:rPr>
          <w:sz w:val="22"/>
          <w:szCs w:val="22"/>
        </w:rPr>
      </w:pPr>
      <w:r w:rsidRPr="003D67D8">
        <w:rPr>
          <w:sz w:val="22"/>
          <w:szCs w:val="22"/>
        </w:rPr>
        <w:t>zakres przedmiotu umowy powierzony podwykonawcy,</w:t>
      </w:r>
    </w:p>
    <w:p w14:paraId="73A34E78" w14:textId="77777777" w:rsidR="0091623D" w:rsidRPr="003D67D8" w:rsidRDefault="0091623D" w:rsidP="00D165BB">
      <w:pPr>
        <w:pStyle w:val="Akapitzlist"/>
        <w:numPr>
          <w:ilvl w:val="0"/>
          <w:numId w:val="4"/>
        </w:numPr>
        <w:spacing w:before="240" w:after="120" w:line="276" w:lineRule="auto"/>
        <w:contextualSpacing w:val="0"/>
        <w:jc w:val="both"/>
        <w:rPr>
          <w:sz w:val="22"/>
          <w:szCs w:val="22"/>
        </w:rPr>
      </w:pPr>
      <w:r w:rsidRPr="003D67D8">
        <w:rPr>
          <w:sz w:val="22"/>
          <w:szCs w:val="22"/>
        </w:rPr>
        <w:t>zasady odbiorów części przedmiotu umowy wykonanych przez podwykonawcę,</w:t>
      </w:r>
    </w:p>
    <w:p w14:paraId="5B063C37" w14:textId="77777777" w:rsidR="0091623D" w:rsidRPr="003D67D8" w:rsidRDefault="0091623D" w:rsidP="00D165BB">
      <w:pPr>
        <w:pStyle w:val="Akapitzlist"/>
        <w:numPr>
          <w:ilvl w:val="0"/>
          <w:numId w:val="4"/>
        </w:numPr>
        <w:spacing w:before="240" w:after="120" w:line="276" w:lineRule="auto"/>
        <w:contextualSpacing w:val="0"/>
        <w:jc w:val="both"/>
        <w:rPr>
          <w:sz w:val="22"/>
          <w:szCs w:val="22"/>
        </w:rPr>
      </w:pPr>
      <w:r w:rsidRPr="003D67D8">
        <w:rPr>
          <w:sz w:val="22"/>
          <w:szCs w:val="22"/>
        </w:rPr>
        <w:t>wysokość i podstawę zapłaty przez Wykonawcę wynagrodzenia dla podwykonawcy,</w:t>
      </w:r>
    </w:p>
    <w:p w14:paraId="1940F61B" w14:textId="77777777" w:rsidR="0091623D" w:rsidRPr="003D67D8" w:rsidRDefault="0091623D" w:rsidP="00D165BB">
      <w:pPr>
        <w:pStyle w:val="Akapitzlist"/>
        <w:numPr>
          <w:ilvl w:val="0"/>
          <w:numId w:val="4"/>
        </w:numPr>
        <w:spacing w:before="240" w:after="120" w:line="276" w:lineRule="auto"/>
        <w:contextualSpacing w:val="0"/>
        <w:jc w:val="both"/>
        <w:rPr>
          <w:sz w:val="22"/>
          <w:szCs w:val="22"/>
        </w:rPr>
      </w:pPr>
      <w:r w:rsidRPr="003D67D8">
        <w:rPr>
          <w:sz w:val="22"/>
          <w:szCs w:val="22"/>
        </w:rPr>
        <w:t>termin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6C2E2167" w14:textId="77777777" w:rsidR="0091623D" w:rsidRPr="003D67D8" w:rsidRDefault="0091623D" w:rsidP="00D165BB">
      <w:pPr>
        <w:pStyle w:val="Akapitzlist"/>
        <w:numPr>
          <w:ilvl w:val="0"/>
          <w:numId w:val="4"/>
        </w:numPr>
        <w:spacing w:before="240" w:after="120" w:line="276" w:lineRule="auto"/>
        <w:contextualSpacing w:val="0"/>
        <w:jc w:val="both"/>
        <w:rPr>
          <w:sz w:val="22"/>
          <w:szCs w:val="22"/>
        </w:rPr>
      </w:pPr>
      <w:r w:rsidRPr="003D67D8">
        <w:rPr>
          <w:sz w:val="22"/>
          <w:szCs w:val="22"/>
        </w:rPr>
        <w:t>tryb zatrudnienia dalszych podwykonawców,</w:t>
      </w:r>
    </w:p>
    <w:p w14:paraId="40C46414" w14:textId="77777777" w:rsidR="0091623D" w:rsidRPr="003D67D8" w:rsidRDefault="0091623D" w:rsidP="00D165BB">
      <w:pPr>
        <w:pStyle w:val="Akapitzlist"/>
        <w:numPr>
          <w:ilvl w:val="0"/>
          <w:numId w:val="4"/>
        </w:numPr>
        <w:spacing w:before="240" w:after="120" w:line="276" w:lineRule="auto"/>
        <w:contextualSpacing w:val="0"/>
        <w:jc w:val="both"/>
        <w:rPr>
          <w:sz w:val="22"/>
          <w:szCs w:val="22"/>
        </w:rPr>
      </w:pPr>
      <w:r w:rsidRPr="003D67D8">
        <w:rPr>
          <w:sz w:val="22"/>
          <w:szCs w:val="22"/>
        </w:rPr>
        <w:t>podstawy zapłaty wynagrodzenia dalszym podwykonawcom,</w:t>
      </w:r>
    </w:p>
    <w:p w14:paraId="49403040" w14:textId="77777777" w:rsidR="0091623D" w:rsidRPr="003D67D8" w:rsidRDefault="0091623D" w:rsidP="00D165BB">
      <w:pPr>
        <w:pStyle w:val="Akapitzlist"/>
        <w:numPr>
          <w:ilvl w:val="0"/>
          <w:numId w:val="4"/>
        </w:numPr>
        <w:spacing w:before="240" w:after="120" w:line="276" w:lineRule="auto"/>
        <w:contextualSpacing w:val="0"/>
        <w:jc w:val="both"/>
        <w:rPr>
          <w:sz w:val="22"/>
          <w:szCs w:val="22"/>
        </w:rPr>
      </w:pPr>
      <w:r w:rsidRPr="003D67D8">
        <w:rPr>
          <w:sz w:val="22"/>
          <w:szCs w:val="22"/>
        </w:rPr>
        <w:t>wymaganą treść umowy zawieranej z dalszymi podwykonawcami,</w:t>
      </w:r>
    </w:p>
    <w:p w14:paraId="3E87F10D" w14:textId="77777777" w:rsidR="0091623D" w:rsidRPr="003D67D8" w:rsidRDefault="0091623D" w:rsidP="00D165BB">
      <w:pPr>
        <w:pStyle w:val="Akapitzlist"/>
        <w:numPr>
          <w:ilvl w:val="0"/>
          <w:numId w:val="4"/>
        </w:numPr>
        <w:spacing w:before="240" w:after="120" w:line="276" w:lineRule="auto"/>
        <w:contextualSpacing w:val="0"/>
        <w:jc w:val="both"/>
        <w:rPr>
          <w:sz w:val="22"/>
          <w:szCs w:val="22"/>
        </w:rPr>
      </w:pPr>
      <w:r w:rsidRPr="003D67D8">
        <w:rPr>
          <w:sz w:val="22"/>
          <w:szCs w:val="22"/>
        </w:rPr>
        <w:t>uprawnienie Zamawiającego i Wykonawcy do zapłaty podwykonawcy i dalszym podwykonawcom wynagrodzenia,</w:t>
      </w:r>
    </w:p>
    <w:p w14:paraId="0037457C" w14:textId="77777777" w:rsidR="0091623D" w:rsidRPr="003D67D8" w:rsidRDefault="0091623D" w:rsidP="00D165BB">
      <w:pPr>
        <w:pStyle w:val="Akapitzlist"/>
        <w:numPr>
          <w:ilvl w:val="0"/>
          <w:numId w:val="22"/>
        </w:numPr>
        <w:spacing w:before="240" w:after="120" w:line="276" w:lineRule="auto"/>
        <w:contextualSpacing w:val="0"/>
        <w:jc w:val="both"/>
        <w:rPr>
          <w:sz w:val="22"/>
          <w:szCs w:val="22"/>
        </w:rPr>
      </w:pPr>
      <w:r w:rsidRPr="003D67D8">
        <w:rPr>
          <w:sz w:val="22"/>
          <w:szCs w:val="22"/>
        </w:rPr>
        <w:t>W razie wprowadzenia do umowy Wykonawcy z podwykonawcą klauzuli zakazującej dalszego podwykonawstwa postanowień wymienionych w ust. 4 pkt 5-8 nie stosuje się.</w:t>
      </w:r>
    </w:p>
    <w:p w14:paraId="63715DA4" w14:textId="77777777" w:rsidR="0091623D" w:rsidRPr="003D67D8" w:rsidRDefault="0091623D" w:rsidP="00D165BB">
      <w:pPr>
        <w:pStyle w:val="Akapitzlist"/>
        <w:numPr>
          <w:ilvl w:val="0"/>
          <w:numId w:val="22"/>
        </w:numPr>
        <w:spacing w:before="240" w:after="120" w:line="276" w:lineRule="auto"/>
        <w:contextualSpacing w:val="0"/>
        <w:jc w:val="both"/>
        <w:rPr>
          <w:sz w:val="22"/>
          <w:szCs w:val="22"/>
        </w:rPr>
      </w:pPr>
      <w:r w:rsidRPr="003D67D8">
        <w:rPr>
          <w:sz w:val="22"/>
          <w:szCs w:val="22"/>
        </w:rPr>
        <w:t>Umowa o podwykonawstwo nie może zawierać postanowień:</w:t>
      </w:r>
    </w:p>
    <w:p w14:paraId="0F22543E" w14:textId="77777777" w:rsidR="0091623D" w:rsidRPr="003D67D8" w:rsidRDefault="0091623D" w:rsidP="00D165BB">
      <w:pPr>
        <w:pStyle w:val="Akapitzlist"/>
        <w:numPr>
          <w:ilvl w:val="0"/>
          <w:numId w:val="5"/>
        </w:numPr>
        <w:spacing w:before="240" w:after="120" w:line="276" w:lineRule="auto"/>
        <w:contextualSpacing w:val="0"/>
        <w:jc w:val="both"/>
        <w:rPr>
          <w:sz w:val="22"/>
          <w:szCs w:val="22"/>
        </w:rPr>
      </w:pPr>
      <w:r w:rsidRPr="003D67D8">
        <w:rPr>
          <w:sz w:val="22"/>
          <w:szCs w:val="22"/>
        </w:rPr>
        <w:lastRenderedPageBreak/>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33069375" w14:textId="77777777" w:rsidR="0091623D" w:rsidRPr="003D67D8" w:rsidRDefault="0091623D" w:rsidP="00D165BB">
      <w:pPr>
        <w:pStyle w:val="Akapitzlist"/>
        <w:numPr>
          <w:ilvl w:val="0"/>
          <w:numId w:val="5"/>
        </w:numPr>
        <w:spacing w:before="240" w:after="120" w:line="276" w:lineRule="auto"/>
        <w:contextualSpacing w:val="0"/>
        <w:jc w:val="both"/>
        <w:rPr>
          <w:sz w:val="22"/>
          <w:szCs w:val="22"/>
        </w:rPr>
      </w:pPr>
      <w:r w:rsidRPr="003D67D8">
        <w:rPr>
          <w:sz w:val="22"/>
          <w:szCs w:val="22"/>
        </w:rPr>
        <w:t>uzależniających zwrot kwot zabezpieczenia przez Wykonawcę podwykonawcy, od zwrotu Zabezpieczenia należytego wykonania umowy Wykonawcy przez Zamawiającego.</w:t>
      </w:r>
    </w:p>
    <w:p w14:paraId="1E53CD8B" w14:textId="77777777" w:rsidR="0091623D" w:rsidRPr="003D67D8" w:rsidRDefault="0091623D" w:rsidP="00D165BB">
      <w:pPr>
        <w:pStyle w:val="Akapitzlist"/>
        <w:numPr>
          <w:ilvl w:val="0"/>
          <w:numId w:val="22"/>
        </w:numPr>
        <w:spacing w:before="240" w:after="120" w:line="276" w:lineRule="auto"/>
        <w:contextualSpacing w:val="0"/>
        <w:jc w:val="both"/>
        <w:rPr>
          <w:sz w:val="22"/>
          <w:szCs w:val="22"/>
        </w:rPr>
      </w:pPr>
      <w:r w:rsidRPr="003D67D8">
        <w:rPr>
          <w:sz w:val="22"/>
          <w:szCs w:val="22"/>
        </w:rPr>
        <w:t>Niezłożenie przez Zamawiającego sprzeciwu lub zastrzeżeń do przedstawionych przez Wykonawcę umów z podwykonawcą lub ich projektu w terminie 14 dni od daty przedstawienia przez Wykonawcę umowy lub jej projektu uważa się za ich akceptację przez Zamawiającego.</w:t>
      </w:r>
    </w:p>
    <w:p w14:paraId="1000FF67" w14:textId="77777777" w:rsidR="0091623D" w:rsidRPr="003D67D8" w:rsidRDefault="0091623D" w:rsidP="00D165BB">
      <w:pPr>
        <w:pStyle w:val="Akapitzlist"/>
        <w:numPr>
          <w:ilvl w:val="0"/>
          <w:numId w:val="22"/>
        </w:numPr>
        <w:spacing w:before="240" w:after="120" w:line="276" w:lineRule="auto"/>
        <w:contextualSpacing w:val="0"/>
        <w:jc w:val="both"/>
        <w:rPr>
          <w:sz w:val="22"/>
          <w:szCs w:val="22"/>
        </w:rPr>
      </w:pPr>
      <w:r w:rsidRPr="003D67D8">
        <w:rPr>
          <w:sz w:val="22"/>
          <w:szCs w:val="22"/>
        </w:rPr>
        <w:t>Zamawiający ma prawo w uzasadnionych wypadkach zgłosić zastrzeżenia lub sprzeciw (odmówić wyrażenia zgody) co do wykonywania części przedmiotu umowy przez wskazanego przez Wykonawcę podwykonawcę lub dalszych podwykonawców.</w:t>
      </w:r>
    </w:p>
    <w:p w14:paraId="1152C4D9" w14:textId="77777777" w:rsidR="0091623D" w:rsidRPr="003D67D8" w:rsidRDefault="0091623D" w:rsidP="00D165BB">
      <w:pPr>
        <w:pStyle w:val="Akapitzlist"/>
        <w:numPr>
          <w:ilvl w:val="0"/>
          <w:numId w:val="22"/>
        </w:numPr>
        <w:spacing w:before="240" w:after="120" w:line="276" w:lineRule="auto"/>
        <w:contextualSpacing w:val="0"/>
        <w:jc w:val="both"/>
        <w:rPr>
          <w:sz w:val="22"/>
          <w:szCs w:val="22"/>
        </w:rPr>
      </w:pPr>
      <w:r w:rsidRPr="003D67D8">
        <w:rPr>
          <w:sz w:val="22"/>
          <w:szCs w:val="22"/>
        </w:rPr>
        <w:t>Wykonawca może zawrzeć umowę z podwykonawcą wyłącznie w formie pisemnej i w brzmieniu zgodnym z ust. 4 oraz art. 463 ustawy Pzp.</w:t>
      </w:r>
    </w:p>
    <w:p w14:paraId="2F5675AD" w14:textId="77777777" w:rsidR="0091623D" w:rsidRPr="003D67D8" w:rsidRDefault="0091623D" w:rsidP="00D165BB">
      <w:pPr>
        <w:pStyle w:val="Akapitzlist"/>
        <w:numPr>
          <w:ilvl w:val="0"/>
          <w:numId w:val="22"/>
        </w:numPr>
        <w:spacing w:before="240" w:after="120" w:line="276" w:lineRule="auto"/>
        <w:contextualSpacing w:val="0"/>
        <w:jc w:val="both"/>
        <w:rPr>
          <w:sz w:val="22"/>
          <w:szCs w:val="22"/>
        </w:rPr>
      </w:pPr>
      <w:r w:rsidRPr="003D67D8">
        <w:rPr>
          <w:sz w:val="22"/>
          <w:szCs w:val="22"/>
        </w:rPr>
        <w:t>Wykonawca odpowiada wobec Zamawiającego za spójność postanowień umowy zawartej z podwykonawcą z niniejszą umową i ponosi ryzyko zaistniałych niezgodności. Strony stwierdzają, że brak zastrzeżeń lub sprzeciwu Zamawiającego co do umowy z podwykonawcą nie zwalnia Wykonawcy z odpowiedzialności wobec Zamawiającego.</w:t>
      </w:r>
    </w:p>
    <w:p w14:paraId="22ED3435" w14:textId="77777777" w:rsidR="0091623D" w:rsidRPr="003D67D8" w:rsidRDefault="0091623D" w:rsidP="00D165BB">
      <w:pPr>
        <w:pStyle w:val="Akapitzlist"/>
        <w:numPr>
          <w:ilvl w:val="0"/>
          <w:numId w:val="22"/>
        </w:numPr>
        <w:spacing w:before="240" w:after="120" w:line="276" w:lineRule="auto"/>
        <w:contextualSpacing w:val="0"/>
        <w:jc w:val="both"/>
        <w:rPr>
          <w:sz w:val="22"/>
          <w:szCs w:val="22"/>
        </w:rPr>
      </w:pPr>
      <w:r w:rsidRPr="003D67D8">
        <w:rPr>
          <w:sz w:val="22"/>
          <w:szCs w:val="22"/>
        </w:rPr>
        <w:t>Niewykonanie lub nienależyte wykonanie przez podwykonawcę części przedmiotu umowy upoważnia Zamawiającego do żądania od Wykonawcy odsunięcia podwykonawcy od realizacji robót w sposób stały lub czasowy. Wykonawca zobowiązany jest stosownie do zaistniałych okoliczności bezzwłocznie rozwiązać lub zmienić umowę zawartą z podwykonawcą. W sytuacji powyższej Wykonawca realizuje roboty samodzielnie lub powierza innemu podwykonawcy.</w:t>
      </w:r>
    </w:p>
    <w:p w14:paraId="00F89E3D" w14:textId="77777777" w:rsidR="0091623D" w:rsidRPr="003D67D8" w:rsidRDefault="0091623D" w:rsidP="00D165BB">
      <w:pPr>
        <w:pStyle w:val="Akapitzlist"/>
        <w:numPr>
          <w:ilvl w:val="0"/>
          <w:numId w:val="22"/>
        </w:numPr>
        <w:spacing w:before="240" w:after="120" w:line="276" w:lineRule="auto"/>
        <w:contextualSpacing w:val="0"/>
        <w:jc w:val="both"/>
        <w:rPr>
          <w:sz w:val="22"/>
          <w:szCs w:val="22"/>
        </w:rPr>
      </w:pPr>
      <w:r w:rsidRPr="003D67D8">
        <w:rPr>
          <w:sz w:val="22"/>
          <w:szCs w:val="22"/>
        </w:rPr>
        <w:t>Postanowienia ust. 1-9 stosuje się odpowiednio do zawierania umów z dalszymi podwykonawcami.</w:t>
      </w:r>
    </w:p>
    <w:p w14:paraId="5CDB3A7D" w14:textId="77777777" w:rsidR="0091623D" w:rsidRPr="003D67D8" w:rsidRDefault="0091623D" w:rsidP="00D165BB">
      <w:pPr>
        <w:pStyle w:val="Akapitzlist"/>
        <w:numPr>
          <w:ilvl w:val="0"/>
          <w:numId w:val="22"/>
        </w:numPr>
        <w:spacing w:before="240" w:after="120" w:line="276" w:lineRule="auto"/>
        <w:contextualSpacing w:val="0"/>
        <w:jc w:val="both"/>
        <w:rPr>
          <w:sz w:val="22"/>
          <w:szCs w:val="22"/>
        </w:rPr>
      </w:pPr>
      <w:r w:rsidRPr="003D67D8">
        <w:rPr>
          <w:sz w:val="22"/>
          <w:szCs w:val="22"/>
        </w:rPr>
        <w:t>Wykonawca wyraża zgodę i jest odpowiedzialny za to, by wszystkie uprawnienia przysługujące Zamawiającemu wobec Wykonawcy mogły być realizowane wobec podwykonawcy i dalszych podwykonawców, nawet jeżeli poszczególne postanowienia umowy nie stwierdzają tego wprost.</w:t>
      </w:r>
    </w:p>
    <w:p w14:paraId="615FAD51" w14:textId="637308D1" w:rsidR="0091623D" w:rsidRPr="003D67D8" w:rsidRDefault="0091623D" w:rsidP="00D165BB">
      <w:pPr>
        <w:pStyle w:val="Akapitzlist"/>
        <w:numPr>
          <w:ilvl w:val="0"/>
          <w:numId w:val="22"/>
        </w:numPr>
        <w:spacing w:before="240" w:after="120" w:line="276" w:lineRule="auto"/>
        <w:contextualSpacing w:val="0"/>
        <w:jc w:val="both"/>
        <w:rPr>
          <w:sz w:val="22"/>
          <w:szCs w:val="22"/>
        </w:rPr>
      </w:pPr>
      <w:r w:rsidRPr="003D67D8">
        <w:rPr>
          <w:sz w:val="22"/>
          <w:szCs w:val="22"/>
        </w:rPr>
        <w:t xml:space="preserve">Wykonawca będzie odpowiedzialny za wszelkie działania i zaniechania swoich </w:t>
      </w:r>
      <w:del w:id="501" w:author="Aleksandra Zimoch" w:date="2025-04-10T11:37:00Z">
        <w:r w:rsidRPr="003D67D8" w:rsidDel="00BD00D3">
          <w:rPr>
            <w:sz w:val="22"/>
            <w:szCs w:val="22"/>
          </w:rPr>
          <w:delText>współ</w:delText>
        </w:r>
      </w:del>
      <w:ins w:id="502" w:author="Aleksandra Zimoch" w:date="2025-04-10T11:37:00Z">
        <w:r w:rsidR="00BD00D3">
          <w:rPr>
            <w:sz w:val="22"/>
            <w:szCs w:val="22"/>
          </w:rPr>
          <w:t xml:space="preserve">współwykonawców </w:t>
        </w:r>
      </w:ins>
      <w:del w:id="503" w:author="Aleksandra Zimoch" w:date="2025-04-10T11:37:00Z">
        <w:r w:rsidRPr="003D67D8" w:rsidDel="00BD00D3">
          <w:rPr>
            <w:sz w:val="22"/>
            <w:szCs w:val="22"/>
          </w:rPr>
          <w:delText xml:space="preserve">- </w:delText>
        </w:r>
      </w:del>
      <w:r w:rsidRPr="003D67D8">
        <w:rPr>
          <w:sz w:val="22"/>
          <w:szCs w:val="22"/>
        </w:rPr>
        <w:t>lub podwykonawców, jak za działania i zaniechania własne.</w:t>
      </w:r>
    </w:p>
    <w:p w14:paraId="70A577C2" w14:textId="76AD5AA0" w:rsidR="00361B7A" w:rsidRPr="00AE1E3D" w:rsidRDefault="0091623D" w:rsidP="00AE1E3D">
      <w:pPr>
        <w:pStyle w:val="Akapitzlist"/>
        <w:numPr>
          <w:ilvl w:val="0"/>
          <w:numId w:val="22"/>
        </w:numPr>
        <w:spacing w:before="240" w:after="120" w:line="276" w:lineRule="auto"/>
        <w:ind w:hanging="357"/>
        <w:contextualSpacing w:val="0"/>
        <w:jc w:val="both"/>
        <w:rPr>
          <w:sz w:val="22"/>
          <w:szCs w:val="22"/>
        </w:rPr>
      </w:pPr>
      <w:r w:rsidRPr="003D67D8">
        <w:rPr>
          <w:sz w:val="22"/>
          <w:szCs w:val="22"/>
        </w:rPr>
        <w:t>Zamawiający może zażądać od Wykonawcy niezwłocznego usunięcia z terenu budowy podwykonawcy lub dalszego podwykonawcy, z którym nie została zawarta zaakceptowana przez Zamawiającego umowa o podwykonawstwo lub może usunąć takiego podwykonawcę lub dalszego podwykonawcę na koszt Wykonawcy.</w:t>
      </w:r>
    </w:p>
    <w:p w14:paraId="44B0298C" w14:textId="277939A7" w:rsidR="0091623D" w:rsidRPr="00EF693F" w:rsidRDefault="0091623D" w:rsidP="004415AA">
      <w:pPr>
        <w:spacing w:before="240" w:after="120" w:line="276" w:lineRule="auto"/>
        <w:jc w:val="center"/>
        <w:rPr>
          <w:b/>
          <w:bCs/>
          <w:sz w:val="22"/>
          <w:szCs w:val="22"/>
          <w:rPrChange w:id="504" w:author="Aleksandra Zimoch" w:date="2025-04-10T11:10:00Z">
            <w:rPr>
              <w:sz w:val="22"/>
              <w:szCs w:val="22"/>
            </w:rPr>
          </w:rPrChange>
        </w:rPr>
      </w:pPr>
      <w:r w:rsidRPr="00EF693F">
        <w:rPr>
          <w:b/>
          <w:bCs/>
          <w:sz w:val="22"/>
          <w:szCs w:val="22"/>
          <w:rPrChange w:id="505" w:author="Aleksandra Zimoch" w:date="2025-04-10T11:10:00Z">
            <w:rPr>
              <w:sz w:val="22"/>
              <w:szCs w:val="22"/>
            </w:rPr>
          </w:rPrChange>
        </w:rPr>
        <w:t>§ 11</w:t>
      </w:r>
    </w:p>
    <w:p w14:paraId="3536ADDC" w14:textId="77777777" w:rsidR="0091623D" w:rsidRPr="00EF693F" w:rsidRDefault="0091623D" w:rsidP="004415AA">
      <w:pPr>
        <w:spacing w:before="240" w:after="120" w:line="276" w:lineRule="auto"/>
        <w:jc w:val="center"/>
        <w:rPr>
          <w:b/>
          <w:bCs/>
          <w:sz w:val="22"/>
          <w:szCs w:val="22"/>
          <w:rPrChange w:id="506" w:author="Aleksandra Zimoch" w:date="2025-04-10T11:10:00Z">
            <w:rPr>
              <w:sz w:val="22"/>
              <w:szCs w:val="22"/>
            </w:rPr>
          </w:rPrChange>
        </w:rPr>
      </w:pPr>
      <w:r w:rsidRPr="00EF693F">
        <w:rPr>
          <w:b/>
          <w:bCs/>
          <w:sz w:val="22"/>
          <w:szCs w:val="22"/>
          <w:rPrChange w:id="507" w:author="Aleksandra Zimoch" w:date="2025-04-10T11:10:00Z">
            <w:rPr>
              <w:sz w:val="22"/>
              <w:szCs w:val="22"/>
            </w:rPr>
          </w:rPrChange>
        </w:rPr>
        <w:t>Zabezpieczenie należytego wykonania umowy</w:t>
      </w:r>
    </w:p>
    <w:p w14:paraId="0DB8AE23" w14:textId="6865D5DB" w:rsidR="0091623D" w:rsidRPr="003D67D8" w:rsidRDefault="0091623D" w:rsidP="00D165BB">
      <w:pPr>
        <w:pStyle w:val="Akapitzlist"/>
        <w:numPr>
          <w:ilvl w:val="0"/>
          <w:numId w:val="23"/>
        </w:numPr>
        <w:spacing w:before="240" w:after="120" w:line="276" w:lineRule="auto"/>
        <w:contextualSpacing w:val="0"/>
        <w:jc w:val="both"/>
        <w:rPr>
          <w:sz w:val="22"/>
          <w:szCs w:val="22"/>
        </w:rPr>
      </w:pPr>
      <w:r w:rsidRPr="003D67D8">
        <w:rPr>
          <w:sz w:val="22"/>
          <w:szCs w:val="22"/>
        </w:rPr>
        <w:t>Wykonawca najpóźniej w dniu podpisania umowy, zobowiązany jest wnieść zabezpieczenia należytego wykonania umowy w wysokości 5</w:t>
      </w:r>
      <w:del w:id="508" w:author="Aleksandra Zimoch" w:date="2025-04-10T11:37:00Z">
        <w:r w:rsidRPr="003D67D8" w:rsidDel="00BD00D3">
          <w:rPr>
            <w:sz w:val="22"/>
            <w:szCs w:val="22"/>
          </w:rPr>
          <w:delText xml:space="preserve"> </w:delText>
        </w:r>
      </w:del>
      <w:r w:rsidRPr="003D67D8">
        <w:rPr>
          <w:sz w:val="22"/>
          <w:szCs w:val="22"/>
        </w:rPr>
        <w:t xml:space="preserve">% ceny określonej w ofercie, tj. w wysokości </w:t>
      </w:r>
      <w:r w:rsidR="00452B68">
        <w:rPr>
          <w:sz w:val="22"/>
          <w:szCs w:val="22"/>
        </w:rPr>
        <w:t>………………………..</w:t>
      </w:r>
      <w:r w:rsidRPr="003D67D8">
        <w:rPr>
          <w:sz w:val="22"/>
          <w:szCs w:val="22"/>
        </w:rPr>
        <w:t xml:space="preserve"> zł.</w:t>
      </w:r>
    </w:p>
    <w:p w14:paraId="00FD26B2" w14:textId="77777777" w:rsidR="0091623D" w:rsidRPr="003D67D8" w:rsidRDefault="0091623D" w:rsidP="00D165BB">
      <w:pPr>
        <w:pStyle w:val="Akapitzlist"/>
        <w:numPr>
          <w:ilvl w:val="0"/>
          <w:numId w:val="23"/>
        </w:numPr>
        <w:spacing w:before="240" w:after="120" w:line="276" w:lineRule="auto"/>
        <w:contextualSpacing w:val="0"/>
        <w:jc w:val="both"/>
        <w:rPr>
          <w:sz w:val="22"/>
          <w:szCs w:val="22"/>
        </w:rPr>
      </w:pPr>
      <w:r w:rsidRPr="003D67D8">
        <w:rPr>
          <w:sz w:val="22"/>
          <w:szCs w:val="22"/>
        </w:rPr>
        <w:lastRenderedPageBreak/>
        <w:t>Zabezpieczenie zgodnie z umową wykonania robót służy do pokrycia roszczeń z tytułu niewykonania lub nienależytego wykonania umowy.</w:t>
      </w:r>
    </w:p>
    <w:p w14:paraId="0AC23410" w14:textId="77777777" w:rsidR="0091623D" w:rsidRPr="003D67D8" w:rsidRDefault="0091623D" w:rsidP="00D165BB">
      <w:pPr>
        <w:pStyle w:val="Akapitzlist"/>
        <w:numPr>
          <w:ilvl w:val="0"/>
          <w:numId w:val="23"/>
        </w:numPr>
        <w:spacing w:before="240" w:after="120" w:line="276" w:lineRule="auto"/>
        <w:contextualSpacing w:val="0"/>
        <w:jc w:val="both"/>
        <w:rPr>
          <w:sz w:val="22"/>
          <w:szCs w:val="22"/>
        </w:rPr>
      </w:pPr>
      <w:r w:rsidRPr="003D67D8">
        <w:rPr>
          <w:sz w:val="22"/>
          <w:szCs w:val="22"/>
        </w:rPr>
        <w:t>Strony ustalają, że 30% wniesionego zabezpieczenia Zamawiający pozostawi na pokrycie roszczeń z tytułu rękojmi za wady oraz gwarancji.</w:t>
      </w:r>
    </w:p>
    <w:p w14:paraId="57540289" w14:textId="77777777" w:rsidR="0091623D" w:rsidRPr="003D67D8" w:rsidRDefault="0091623D" w:rsidP="00D165BB">
      <w:pPr>
        <w:pStyle w:val="Akapitzlist"/>
        <w:numPr>
          <w:ilvl w:val="0"/>
          <w:numId w:val="23"/>
        </w:numPr>
        <w:spacing w:before="240" w:after="120" w:line="276" w:lineRule="auto"/>
        <w:contextualSpacing w:val="0"/>
        <w:jc w:val="both"/>
        <w:rPr>
          <w:sz w:val="22"/>
          <w:szCs w:val="22"/>
        </w:rPr>
      </w:pPr>
      <w:r w:rsidRPr="003D67D8">
        <w:rPr>
          <w:sz w:val="22"/>
          <w:szCs w:val="22"/>
          <w:shd w:val="clear" w:color="auto" w:fill="FFFFFF"/>
        </w:rPr>
        <w:t>Zamawiający zwraca zabezpieczenie w terminie 30 dni od dnia wykonania zamówienia i uznania przez Zamawiającego za należycie wykonane</w:t>
      </w:r>
    </w:p>
    <w:p w14:paraId="4CF21401" w14:textId="77777777" w:rsidR="0091623D" w:rsidRPr="003D67D8" w:rsidRDefault="0091623D" w:rsidP="00D165BB">
      <w:pPr>
        <w:pStyle w:val="Akapitzlist"/>
        <w:numPr>
          <w:ilvl w:val="0"/>
          <w:numId w:val="23"/>
        </w:numPr>
        <w:spacing w:before="240" w:after="120" w:line="276" w:lineRule="auto"/>
        <w:contextualSpacing w:val="0"/>
        <w:jc w:val="both"/>
        <w:rPr>
          <w:sz w:val="22"/>
          <w:szCs w:val="22"/>
        </w:rPr>
      </w:pPr>
      <w:r w:rsidRPr="003D67D8">
        <w:rPr>
          <w:sz w:val="22"/>
          <w:szCs w:val="22"/>
          <w:shd w:val="clear" w:color="auto" w:fill="FFFFFF"/>
        </w:rPr>
        <w:t>Kwota, o której mowa w ust. 3, jest zwracana nie później niż w 15. dniu po upływie okresu rękojmi za wady lub gwarancji.</w:t>
      </w:r>
    </w:p>
    <w:p w14:paraId="6AC5FA85" w14:textId="77777777" w:rsidR="0091623D" w:rsidRPr="00EF693F" w:rsidRDefault="0091623D" w:rsidP="004415AA">
      <w:pPr>
        <w:spacing w:before="240" w:after="120" w:line="276" w:lineRule="auto"/>
        <w:jc w:val="center"/>
        <w:rPr>
          <w:b/>
          <w:bCs/>
          <w:sz w:val="22"/>
          <w:szCs w:val="22"/>
          <w:rPrChange w:id="509" w:author="Aleksandra Zimoch" w:date="2025-04-10T11:10:00Z">
            <w:rPr>
              <w:sz w:val="22"/>
              <w:szCs w:val="22"/>
            </w:rPr>
          </w:rPrChange>
        </w:rPr>
      </w:pPr>
      <w:r w:rsidRPr="003D67D8">
        <w:rPr>
          <w:sz w:val="22"/>
          <w:szCs w:val="22"/>
        </w:rPr>
        <w:t xml:space="preserve">§ </w:t>
      </w:r>
      <w:r w:rsidRPr="00EF693F">
        <w:rPr>
          <w:b/>
          <w:bCs/>
          <w:sz w:val="22"/>
          <w:szCs w:val="22"/>
          <w:rPrChange w:id="510" w:author="Aleksandra Zimoch" w:date="2025-04-10T11:10:00Z">
            <w:rPr>
              <w:sz w:val="22"/>
              <w:szCs w:val="22"/>
            </w:rPr>
          </w:rPrChange>
        </w:rPr>
        <w:t>12</w:t>
      </w:r>
    </w:p>
    <w:p w14:paraId="4828A432" w14:textId="77777777" w:rsidR="0091623D" w:rsidRPr="00EF693F" w:rsidRDefault="0091623D" w:rsidP="004415AA">
      <w:pPr>
        <w:spacing w:before="240" w:after="120" w:line="276" w:lineRule="auto"/>
        <w:jc w:val="center"/>
        <w:rPr>
          <w:b/>
          <w:bCs/>
          <w:sz w:val="22"/>
          <w:szCs w:val="22"/>
          <w:rPrChange w:id="511" w:author="Aleksandra Zimoch" w:date="2025-04-10T11:10:00Z">
            <w:rPr>
              <w:sz w:val="22"/>
              <w:szCs w:val="22"/>
            </w:rPr>
          </w:rPrChange>
        </w:rPr>
      </w:pPr>
      <w:r w:rsidRPr="00EF693F">
        <w:rPr>
          <w:b/>
          <w:bCs/>
          <w:sz w:val="22"/>
          <w:szCs w:val="22"/>
          <w:rPrChange w:id="512" w:author="Aleksandra Zimoch" w:date="2025-04-10T11:10:00Z">
            <w:rPr>
              <w:sz w:val="22"/>
              <w:szCs w:val="22"/>
            </w:rPr>
          </w:rPrChange>
        </w:rPr>
        <w:t>Odbiór przedmiotu umowy</w:t>
      </w:r>
    </w:p>
    <w:p w14:paraId="5A2FF0F2" w14:textId="77777777" w:rsidR="0091623D" w:rsidRPr="003D67D8" w:rsidRDefault="0091623D" w:rsidP="00D165BB">
      <w:pPr>
        <w:pStyle w:val="Akapitzlist"/>
        <w:numPr>
          <w:ilvl w:val="0"/>
          <w:numId w:val="24"/>
        </w:numPr>
        <w:spacing w:before="240" w:after="120" w:line="276" w:lineRule="auto"/>
        <w:contextualSpacing w:val="0"/>
        <w:jc w:val="both"/>
        <w:rPr>
          <w:sz w:val="22"/>
          <w:szCs w:val="22"/>
        </w:rPr>
      </w:pPr>
      <w:r w:rsidRPr="003D67D8">
        <w:rPr>
          <w:sz w:val="22"/>
          <w:szCs w:val="22"/>
        </w:rPr>
        <w:t>Do podstawowych obowiązków Zamawiającego należy dokonywanie odbiorów robót.</w:t>
      </w:r>
    </w:p>
    <w:p w14:paraId="7C3B6B7F" w14:textId="77777777" w:rsidR="0091623D" w:rsidRPr="003D67D8" w:rsidRDefault="0091623D" w:rsidP="00D165BB">
      <w:pPr>
        <w:pStyle w:val="Akapitzlist"/>
        <w:numPr>
          <w:ilvl w:val="0"/>
          <w:numId w:val="24"/>
        </w:numPr>
        <w:spacing w:before="240" w:after="120" w:line="276" w:lineRule="auto"/>
        <w:contextualSpacing w:val="0"/>
        <w:jc w:val="both"/>
        <w:rPr>
          <w:sz w:val="22"/>
          <w:szCs w:val="22"/>
        </w:rPr>
      </w:pPr>
      <w:r w:rsidRPr="003D67D8">
        <w:rPr>
          <w:sz w:val="22"/>
          <w:szCs w:val="22"/>
        </w:rPr>
        <w:t>Strony ustalają, że będą stosowane następujące rodzaje odbiorów:</w:t>
      </w:r>
    </w:p>
    <w:p w14:paraId="1A03B36E" w14:textId="1E96824E" w:rsidR="00361B7A" w:rsidRDefault="0091623D" w:rsidP="00603F48">
      <w:pPr>
        <w:pStyle w:val="Akapitzlist"/>
        <w:numPr>
          <w:ilvl w:val="0"/>
          <w:numId w:val="6"/>
        </w:numPr>
        <w:spacing w:before="240" w:after="120" w:line="276" w:lineRule="auto"/>
        <w:contextualSpacing w:val="0"/>
        <w:rPr>
          <w:sz w:val="22"/>
          <w:szCs w:val="22"/>
        </w:rPr>
      </w:pPr>
      <w:r w:rsidRPr="003D67D8">
        <w:rPr>
          <w:sz w:val="22"/>
          <w:szCs w:val="22"/>
        </w:rPr>
        <w:t>odbiór robót zanikających i ulegających zakryciu – odbiór polegający na ocenie ilości i jakości wykonywanych robót, które w dalszym procesie wykonywania robót nie wystąpią lub ulegną zakryciu,</w:t>
      </w:r>
    </w:p>
    <w:p w14:paraId="4039B244" w14:textId="53956139" w:rsidR="00C5277A" w:rsidRPr="00603F48" w:rsidRDefault="00C5277A" w:rsidP="00603F48">
      <w:pPr>
        <w:pStyle w:val="Akapitzlist"/>
        <w:numPr>
          <w:ilvl w:val="0"/>
          <w:numId w:val="6"/>
        </w:numPr>
        <w:spacing w:before="240" w:after="120" w:line="276" w:lineRule="auto"/>
        <w:contextualSpacing w:val="0"/>
        <w:rPr>
          <w:sz w:val="22"/>
          <w:szCs w:val="22"/>
        </w:rPr>
      </w:pPr>
      <w:r>
        <w:rPr>
          <w:sz w:val="22"/>
          <w:szCs w:val="22"/>
        </w:rPr>
        <w:t>odbiór robót częściowych,</w:t>
      </w:r>
    </w:p>
    <w:p w14:paraId="5782C8BD" w14:textId="77777777" w:rsidR="0091623D" w:rsidRPr="003D67D8" w:rsidRDefault="0091623D" w:rsidP="00D165BB">
      <w:pPr>
        <w:pStyle w:val="Akapitzlist"/>
        <w:numPr>
          <w:ilvl w:val="0"/>
          <w:numId w:val="6"/>
        </w:numPr>
        <w:spacing w:before="240" w:after="120" w:line="276" w:lineRule="auto"/>
        <w:contextualSpacing w:val="0"/>
        <w:rPr>
          <w:sz w:val="22"/>
          <w:szCs w:val="22"/>
        </w:rPr>
      </w:pPr>
      <w:r w:rsidRPr="003D67D8">
        <w:rPr>
          <w:sz w:val="22"/>
          <w:szCs w:val="22"/>
        </w:rPr>
        <w:t>odbiór końcowy – po wykonaniu przedmiotu umowy,</w:t>
      </w:r>
    </w:p>
    <w:p w14:paraId="4F5BD7CC" w14:textId="77777777" w:rsidR="0091623D" w:rsidRPr="003D67D8" w:rsidRDefault="0091623D" w:rsidP="00D165BB">
      <w:pPr>
        <w:pStyle w:val="Akapitzlist"/>
        <w:numPr>
          <w:ilvl w:val="0"/>
          <w:numId w:val="6"/>
        </w:numPr>
        <w:spacing w:before="240" w:after="120" w:line="276" w:lineRule="auto"/>
        <w:contextualSpacing w:val="0"/>
        <w:rPr>
          <w:sz w:val="22"/>
          <w:szCs w:val="22"/>
        </w:rPr>
      </w:pPr>
      <w:r w:rsidRPr="003D67D8">
        <w:rPr>
          <w:sz w:val="22"/>
          <w:szCs w:val="22"/>
        </w:rPr>
        <w:t>przegląd gwarancyjny – cyklicznie wykonywana kontrola skuteczności usunięcia przez Wykonawcę ujawnionych wad fizycznych obiektu,</w:t>
      </w:r>
    </w:p>
    <w:p w14:paraId="11727E7C" w14:textId="77777777" w:rsidR="0091623D" w:rsidRPr="003D67D8" w:rsidRDefault="0091623D" w:rsidP="00D165BB">
      <w:pPr>
        <w:pStyle w:val="Akapitzlist"/>
        <w:numPr>
          <w:ilvl w:val="0"/>
          <w:numId w:val="24"/>
        </w:numPr>
        <w:spacing w:before="240" w:after="120" w:line="276" w:lineRule="auto"/>
        <w:contextualSpacing w:val="0"/>
        <w:jc w:val="both"/>
        <w:rPr>
          <w:sz w:val="22"/>
          <w:szCs w:val="22"/>
        </w:rPr>
      </w:pPr>
      <w:r w:rsidRPr="003D67D8">
        <w:rPr>
          <w:sz w:val="22"/>
          <w:szCs w:val="22"/>
        </w:rPr>
        <w:t>Wykonawca przeprowadzi przed odbiorem przewidziane przepisami próby i sprawdzenia techniczne. O terminie ich przeprowadzenia Wykonawca zawiadomi Zamawiającego, nie później niż na 3 dni przed terminem wyznaczonym do wykonania prób i sprawdzeń.</w:t>
      </w:r>
    </w:p>
    <w:p w14:paraId="706B188F" w14:textId="77777777" w:rsidR="0091623D" w:rsidRPr="003D67D8" w:rsidRDefault="0091623D" w:rsidP="00D165BB">
      <w:pPr>
        <w:pStyle w:val="Akapitzlist"/>
        <w:numPr>
          <w:ilvl w:val="0"/>
          <w:numId w:val="24"/>
        </w:numPr>
        <w:spacing w:before="240" w:after="120" w:line="276" w:lineRule="auto"/>
        <w:contextualSpacing w:val="0"/>
        <w:jc w:val="both"/>
        <w:rPr>
          <w:sz w:val="22"/>
          <w:szCs w:val="22"/>
        </w:rPr>
      </w:pPr>
      <w:r w:rsidRPr="003D67D8">
        <w:rPr>
          <w:sz w:val="22"/>
          <w:szCs w:val="22"/>
        </w:rPr>
        <w:t>Odbioru robót zanikających i ulegających zakryciu dokonuje przedstawiciel Zamawiającego wskazany w umowie na wniosek Wykonawcy.</w:t>
      </w:r>
    </w:p>
    <w:p w14:paraId="579A2B05" w14:textId="77777777" w:rsidR="0091623D" w:rsidRPr="003D67D8" w:rsidRDefault="0091623D" w:rsidP="00D165BB">
      <w:pPr>
        <w:pStyle w:val="Akapitzlist"/>
        <w:numPr>
          <w:ilvl w:val="0"/>
          <w:numId w:val="24"/>
        </w:numPr>
        <w:spacing w:before="240" w:after="120" w:line="276" w:lineRule="auto"/>
        <w:contextualSpacing w:val="0"/>
        <w:jc w:val="both"/>
        <w:rPr>
          <w:sz w:val="22"/>
          <w:szCs w:val="22"/>
        </w:rPr>
      </w:pPr>
      <w:r w:rsidRPr="003D67D8">
        <w:rPr>
          <w:sz w:val="22"/>
          <w:szCs w:val="22"/>
        </w:rPr>
        <w:t>Wykonawca nie jest uprawniony do zakrycia wykonanej roboty budowlanej bez uprzedniej zgody przedstawiciela Zamawiającego wskazanego w umowie. Wykonawca ma obowiązek umożliwić przedstawicielowi Zamawiającego wskazanego w umowie sprawdzenie każdej roboty budowlanej zanikającej lub</w:t>
      </w:r>
      <w:del w:id="513" w:author="Aleksandra Zimoch" w:date="2025-04-10T11:14:00Z">
        <w:r w:rsidRPr="003D67D8" w:rsidDel="00EF693F">
          <w:rPr>
            <w:sz w:val="22"/>
            <w:szCs w:val="22"/>
          </w:rPr>
          <w:delText>,</w:delText>
        </w:r>
      </w:del>
      <w:r w:rsidRPr="003D67D8">
        <w:rPr>
          <w:sz w:val="22"/>
          <w:szCs w:val="22"/>
        </w:rPr>
        <w:t xml:space="preserve"> która ulega zakryciu.</w:t>
      </w:r>
    </w:p>
    <w:p w14:paraId="50714F6F" w14:textId="77777777" w:rsidR="0091623D" w:rsidRPr="003D67D8" w:rsidRDefault="0091623D" w:rsidP="00D165BB">
      <w:pPr>
        <w:pStyle w:val="Akapitzlist"/>
        <w:numPr>
          <w:ilvl w:val="0"/>
          <w:numId w:val="24"/>
        </w:numPr>
        <w:spacing w:before="240" w:after="120" w:line="276" w:lineRule="auto"/>
        <w:contextualSpacing w:val="0"/>
        <w:jc w:val="both"/>
        <w:rPr>
          <w:sz w:val="22"/>
          <w:szCs w:val="22"/>
        </w:rPr>
      </w:pPr>
      <w:r w:rsidRPr="003D67D8">
        <w:rPr>
          <w:sz w:val="22"/>
          <w:szCs w:val="22"/>
        </w:rPr>
        <w:t>Odbiór końcowy jest dokonywany po zakończeniu przez Wykonawcę całości robót składających się na przedmiot Umowy, na podstawie pisemnego zgłoszenia Wykonawcy i potwierdzenia tego faktu przez przedstawicieli Zamawiającego.</w:t>
      </w:r>
    </w:p>
    <w:p w14:paraId="26012F64" w14:textId="77777777" w:rsidR="0091623D" w:rsidRPr="003D67D8" w:rsidRDefault="0091623D" w:rsidP="00D165BB">
      <w:pPr>
        <w:pStyle w:val="Akapitzlist"/>
        <w:numPr>
          <w:ilvl w:val="0"/>
          <w:numId w:val="24"/>
        </w:numPr>
        <w:spacing w:before="240" w:after="120" w:line="276" w:lineRule="auto"/>
        <w:contextualSpacing w:val="0"/>
        <w:jc w:val="both"/>
        <w:rPr>
          <w:sz w:val="22"/>
          <w:szCs w:val="22"/>
        </w:rPr>
      </w:pPr>
      <w:r w:rsidRPr="003D67D8">
        <w:rPr>
          <w:sz w:val="22"/>
          <w:szCs w:val="22"/>
        </w:rPr>
        <w:t>Odbiór końcowy jest przeprowadzany komisyjnie przy udziale upoważnionych przedstawicieli Zamawiającego i upoważnionych przedstawicieli Wykonawcy. W uzasadnionych przypadkach komisja może zaprosić do współpracy rzeczoznawców lub specjalistów branżowych.</w:t>
      </w:r>
    </w:p>
    <w:p w14:paraId="1683CF8B" w14:textId="38B45491" w:rsidR="0091623D" w:rsidRPr="003D67D8" w:rsidRDefault="0091623D" w:rsidP="00D165BB">
      <w:pPr>
        <w:pStyle w:val="Akapitzlist"/>
        <w:numPr>
          <w:ilvl w:val="0"/>
          <w:numId w:val="24"/>
        </w:numPr>
        <w:spacing w:before="240" w:after="120" w:line="276" w:lineRule="auto"/>
        <w:contextualSpacing w:val="0"/>
        <w:jc w:val="both"/>
        <w:rPr>
          <w:sz w:val="22"/>
          <w:szCs w:val="22"/>
        </w:rPr>
      </w:pPr>
      <w:r w:rsidRPr="003D67D8">
        <w:rPr>
          <w:sz w:val="22"/>
          <w:szCs w:val="22"/>
        </w:rPr>
        <w:lastRenderedPageBreak/>
        <w:t xml:space="preserve">Gotowość do odbioru końcowego Wykonawca zgłasza pisemnie Zamawiającemu. Potwierdzenie gotowości do odbioru Zamawiający dokona w terminie do </w:t>
      </w:r>
      <w:r w:rsidR="00725437">
        <w:rPr>
          <w:sz w:val="22"/>
          <w:szCs w:val="22"/>
        </w:rPr>
        <w:t>7</w:t>
      </w:r>
      <w:r w:rsidRPr="003D67D8">
        <w:rPr>
          <w:sz w:val="22"/>
          <w:szCs w:val="22"/>
        </w:rPr>
        <w:t xml:space="preserve"> dni i w terminie do </w:t>
      </w:r>
      <w:r w:rsidR="00725437">
        <w:rPr>
          <w:sz w:val="22"/>
          <w:szCs w:val="22"/>
        </w:rPr>
        <w:t>14</w:t>
      </w:r>
      <w:r w:rsidRPr="003D67D8">
        <w:rPr>
          <w:sz w:val="22"/>
          <w:szCs w:val="22"/>
        </w:rPr>
        <w:t xml:space="preserve"> dni przystąpi do odbioru zawiadamiając o tym Wykonawcę.</w:t>
      </w:r>
    </w:p>
    <w:p w14:paraId="59BDD485" w14:textId="77777777" w:rsidR="0091623D" w:rsidRPr="003D67D8" w:rsidRDefault="0091623D" w:rsidP="00D165BB">
      <w:pPr>
        <w:pStyle w:val="Akapitzlist"/>
        <w:numPr>
          <w:ilvl w:val="0"/>
          <w:numId w:val="24"/>
        </w:numPr>
        <w:spacing w:before="240" w:after="120" w:line="276" w:lineRule="auto"/>
        <w:contextualSpacing w:val="0"/>
        <w:jc w:val="both"/>
        <w:rPr>
          <w:sz w:val="22"/>
          <w:szCs w:val="22"/>
        </w:rPr>
      </w:pPr>
      <w:r w:rsidRPr="003D67D8">
        <w:rPr>
          <w:sz w:val="22"/>
          <w:szCs w:val="22"/>
        </w:rPr>
        <w:t>W celu dokonania odbioru końcowego Wykonawca przedstawi Zamawiającemu komplet dokumentów pozwalających na ocenę prawidłowego wykonania przedmiotu odbioru, a w szczególności: świadectwa kontroli jakości, certyfikaty i aprobaty techniczne, dokumenty gwarancyjne, protokoły z przeprowadzonych pomiarów i badań oraz dokumentację powykonawczą ze wszystkimi zmianami dokonanymi w trakcie wykonywania robót.</w:t>
      </w:r>
    </w:p>
    <w:p w14:paraId="628EE807" w14:textId="77777777" w:rsidR="0091623D" w:rsidRPr="003D67D8" w:rsidRDefault="0091623D" w:rsidP="00D165BB">
      <w:pPr>
        <w:pStyle w:val="Akapitzlist"/>
        <w:numPr>
          <w:ilvl w:val="0"/>
          <w:numId w:val="24"/>
        </w:numPr>
        <w:spacing w:before="240" w:after="120" w:line="276" w:lineRule="auto"/>
        <w:contextualSpacing w:val="0"/>
        <w:jc w:val="both"/>
        <w:rPr>
          <w:sz w:val="22"/>
          <w:szCs w:val="22"/>
        </w:rPr>
      </w:pPr>
      <w:r w:rsidRPr="003D67D8">
        <w:rPr>
          <w:sz w:val="22"/>
          <w:szCs w:val="22"/>
        </w:rPr>
        <w:t>O terminie odbioru Wykonawca ma obowiązek poinformowania Podwykonawców, przy udziale których wykonał przedmiot Umowy.</w:t>
      </w:r>
    </w:p>
    <w:p w14:paraId="1F683C19" w14:textId="77777777" w:rsidR="0091623D" w:rsidRPr="003D67D8" w:rsidRDefault="0091623D" w:rsidP="00D165BB">
      <w:pPr>
        <w:pStyle w:val="Akapitzlist"/>
        <w:numPr>
          <w:ilvl w:val="0"/>
          <w:numId w:val="24"/>
        </w:numPr>
        <w:spacing w:before="240" w:after="120" w:line="276" w:lineRule="auto"/>
        <w:contextualSpacing w:val="0"/>
        <w:jc w:val="both"/>
        <w:rPr>
          <w:sz w:val="22"/>
          <w:szCs w:val="22"/>
        </w:rPr>
      </w:pPr>
      <w:r w:rsidRPr="003D67D8">
        <w:rPr>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7CD63F9A" w14:textId="77777777" w:rsidR="0091623D" w:rsidRPr="003D67D8" w:rsidRDefault="0091623D" w:rsidP="00D165BB">
      <w:pPr>
        <w:pStyle w:val="Akapitzlist"/>
        <w:numPr>
          <w:ilvl w:val="0"/>
          <w:numId w:val="24"/>
        </w:numPr>
        <w:spacing w:before="240" w:after="120" w:line="276" w:lineRule="auto"/>
        <w:contextualSpacing w:val="0"/>
        <w:jc w:val="both"/>
        <w:rPr>
          <w:sz w:val="22"/>
          <w:szCs w:val="22"/>
        </w:rPr>
      </w:pPr>
      <w:r w:rsidRPr="003D67D8">
        <w:rPr>
          <w:sz w:val="22"/>
          <w:szCs w:val="22"/>
        </w:rPr>
        <w:t>Jeżeli w toku czynności odbioru końcowego zostaną stwierdzone wady i usterki, wówczas komisja wyznacza termin do ich usunięcia.</w:t>
      </w:r>
    </w:p>
    <w:p w14:paraId="425303D0" w14:textId="77777777" w:rsidR="0091623D" w:rsidRPr="003D67D8" w:rsidRDefault="0091623D" w:rsidP="00D165BB">
      <w:pPr>
        <w:pStyle w:val="Akapitzlist"/>
        <w:numPr>
          <w:ilvl w:val="0"/>
          <w:numId w:val="24"/>
        </w:numPr>
        <w:spacing w:before="240" w:after="120" w:line="276" w:lineRule="auto"/>
        <w:contextualSpacing w:val="0"/>
        <w:jc w:val="both"/>
        <w:rPr>
          <w:sz w:val="22"/>
          <w:szCs w:val="22"/>
        </w:rPr>
      </w:pPr>
      <w:r w:rsidRPr="003D67D8">
        <w:rPr>
          <w:sz w:val="22"/>
          <w:szCs w:val="22"/>
        </w:rPr>
        <w:t>W razie stwierdzenia wad, usterek lub innych naruszeń postanowień niniejszej umowy, które obniżają zdolność użytkową i które nie nadają się do usunięcia, Zamawiający może w toku czynności odbioru albo:</w:t>
      </w:r>
    </w:p>
    <w:p w14:paraId="05C608A0" w14:textId="77777777" w:rsidR="0091623D" w:rsidRPr="003D67D8" w:rsidRDefault="0091623D" w:rsidP="00D165BB">
      <w:pPr>
        <w:pStyle w:val="Akapitzlist"/>
        <w:numPr>
          <w:ilvl w:val="0"/>
          <w:numId w:val="7"/>
        </w:numPr>
        <w:spacing w:before="240" w:after="120" w:line="276" w:lineRule="auto"/>
        <w:contextualSpacing w:val="0"/>
        <w:rPr>
          <w:sz w:val="22"/>
          <w:szCs w:val="22"/>
        </w:rPr>
      </w:pPr>
      <w:r w:rsidRPr="003D67D8">
        <w:rPr>
          <w:sz w:val="22"/>
          <w:szCs w:val="22"/>
        </w:rPr>
        <w:t>obniżyć wynagrodzenie Wykonawcy odpowiednio do zmniejszonej wartości użytkowej, technicznej,</w:t>
      </w:r>
    </w:p>
    <w:p w14:paraId="19458F3C" w14:textId="77777777" w:rsidR="0091623D" w:rsidRPr="003D67D8" w:rsidRDefault="0091623D" w:rsidP="004415AA">
      <w:pPr>
        <w:spacing w:before="240" w:after="120" w:line="276" w:lineRule="auto"/>
        <w:ind w:left="360"/>
        <w:rPr>
          <w:sz w:val="22"/>
          <w:szCs w:val="22"/>
        </w:rPr>
      </w:pPr>
      <w:r w:rsidRPr="003D67D8">
        <w:rPr>
          <w:sz w:val="22"/>
          <w:szCs w:val="22"/>
        </w:rPr>
        <w:t>albo:</w:t>
      </w:r>
    </w:p>
    <w:p w14:paraId="1C94B19D" w14:textId="77777777" w:rsidR="0091623D" w:rsidRPr="003D67D8" w:rsidRDefault="0091623D" w:rsidP="00D165BB">
      <w:pPr>
        <w:pStyle w:val="Akapitzlist"/>
        <w:numPr>
          <w:ilvl w:val="0"/>
          <w:numId w:val="7"/>
        </w:numPr>
        <w:spacing w:before="240" w:after="120" w:line="276" w:lineRule="auto"/>
        <w:contextualSpacing w:val="0"/>
        <w:rPr>
          <w:sz w:val="22"/>
          <w:szCs w:val="22"/>
        </w:rPr>
      </w:pPr>
      <w:r w:rsidRPr="003D67D8">
        <w:rPr>
          <w:sz w:val="22"/>
          <w:szCs w:val="22"/>
        </w:rPr>
        <w:t>zażądać wykonywania robót po raz drugi na koszt Wykonawcy, zachowując przy tym prawo domagania się od Wykonawcy odszkodowania za szkody lub naprawienia szkody wynikłej z opóźnienia.</w:t>
      </w:r>
    </w:p>
    <w:p w14:paraId="0F6E8C16" w14:textId="77777777" w:rsidR="0091623D" w:rsidRPr="003D67D8" w:rsidRDefault="0091623D" w:rsidP="00D165BB">
      <w:pPr>
        <w:pStyle w:val="Akapitzlist"/>
        <w:numPr>
          <w:ilvl w:val="0"/>
          <w:numId w:val="24"/>
        </w:numPr>
        <w:spacing w:before="240" w:after="120" w:line="276" w:lineRule="auto"/>
        <w:contextualSpacing w:val="0"/>
        <w:jc w:val="both"/>
        <w:rPr>
          <w:sz w:val="22"/>
          <w:szCs w:val="22"/>
        </w:rPr>
      </w:pPr>
      <w:r w:rsidRPr="003D67D8">
        <w:rPr>
          <w:sz w:val="22"/>
          <w:szCs w:val="22"/>
        </w:rPr>
        <w:t>Strony ustalają, że każdorazowo z prac komisji odbioru sporządzone zostaną protokoły określające wszystkie ustalenia dokonane w trakcie odbioru.</w:t>
      </w:r>
    </w:p>
    <w:p w14:paraId="1F00D660" w14:textId="77777777" w:rsidR="0091623D" w:rsidRPr="003D67D8" w:rsidRDefault="0091623D" w:rsidP="00D165BB">
      <w:pPr>
        <w:pStyle w:val="Akapitzlist"/>
        <w:numPr>
          <w:ilvl w:val="0"/>
          <w:numId w:val="24"/>
        </w:numPr>
        <w:spacing w:before="240" w:after="120" w:line="276" w:lineRule="auto"/>
        <w:contextualSpacing w:val="0"/>
        <w:jc w:val="both"/>
        <w:rPr>
          <w:sz w:val="22"/>
          <w:szCs w:val="22"/>
        </w:rPr>
      </w:pPr>
      <w:r w:rsidRPr="003D67D8">
        <w:rPr>
          <w:sz w:val="22"/>
          <w:szCs w:val="22"/>
        </w:rPr>
        <w:t>W przypadku nie</w:t>
      </w:r>
      <w:del w:id="514" w:author="Aleksandra Zimoch" w:date="2025-04-10T11:14:00Z">
        <w:r w:rsidRPr="003D67D8" w:rsidDel="00EF693F">
          <w:rPr>
            <w:sz w:val="22"/>
            <w:szCs w:val="22"/>
          </w:rPr>
          <w:delText xml:space="preserve"> </w:delText>
        </w:r>
      </w:del>
      <w:r w:rsidRPr="003D67D8">
        <w:rPr>
          <w:sz w:val="22"/>
          <w:szCs w:val="22"/>
        </w:rPr>
        <w:t>przystąpienia do odbioru końcowego przez Zamawiającego w ustalonym terminie, Wykonawca powoła komisję i dokona odbioru jednostronnego. Protokół z takiego odbioru, stanowić będzie podstawę do wystawienia faktury końcowej i uregulowania należności przez Zamawiającego.</w:t>
      </w:r>
    </w:p>
    <w:p w14:paraId="7E2CE50E" w14:textId="77777777" w:rsidR="0091623D" w:rsidRPr="003D67D8" w:rsidRDefault="0091623D" w:rsidP="00D165BB">
      <w:pPr>
        <w:pStyle w:val="Akapitzlist"/>
        <w:numPr>
          <w:ilvl w:val="0"/>
          <w:numId w:val="24"/>
        </w:numPr>
        <w:spacing w:before="240" w:after="120" w:line="276" w:lineRule="auto"/>
        <w:contextualSpacing w:val="0"/>
        <w:jc w:val="both"/>
        <w:rPr>
          <w:sz w:val="22"/>
          <w:szCs w:val="22"/>
        </w:rPr>
      </w:pPr>
      <w:r w:rsidRPr="003D67D8">
        <w:rPr>
          <w:sz w:val="22"/>
          <w:szCs w:val="22"/>
        </w:rPr>
        <w:t>Przeglądy gwarancyjne przeprowadzane są co najmniej raz w roku.</w:t>
      </w:r>
    </w:p>
    <w:p w14:paraId="1B5C5588" w14:textId="77777777" w:rsidR="0091623D" w:rsidRPr="003D67D8" w:rsidRDefault="0091623D" w:rsidP="00D165BB">
      <w:pPr>
        <w:pStyle w:val="Akapitzlist"/>
        <w:numPr>
          <w:ilvl w:val="0"/>
          <w:numId w:val="24"/>
        </w:numPr>
        <w:spacing w:before="240" w:after="120" w:line="276" w:lineRule="auto"/>
        <w:contextualSpacing w:val="0"/>
        <w:jc w:val="both"/>
        <w:rPr>
          <w:sz w:val="22"/>
          <w:szCs w:val="22"/>
        </w:rPr>
      </w:pPr>
      <w:r w:rsidRPr="003D67D8">
        <w:rPr>
          <w:sz w:val="22"/>
          <w:szCs w:val="22"/>
        </w:rPr>
        <w:t>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4049F73B" w14:textId="77777777" w:rsidR="0091623D" w:rsidRPr="003D67D8" w:rsidRDefault="0091623D" w:rsidP="00D165BB">
      <w:pPr>
        <w:pStyle w:val="Akapitzlist"/>
        <w:numPr>
          <w:ilvl w:val="0"/>
          <w:numId w:val="24"/>
        </w:numPr>
        <w:spacing w:before="240" w:after="120" w:line="276" w:lineRule="auto"/>
        <w:contextualSpacing w:val="0"/>
        <w:jc w:val="both"/>
        <w:rPr>
          <w:sz w:val="22"/>
          <w:szCs w:val="22"/>
        </w:rPr>
      </w:pPr>
      <w:r w:rsidRPr="003D67D8">
        <w:rPr>
          <w:sz w:val="22"/>
          <w:szCs w:val="22"/>
        </w:rPr>
        <w:t xml:space="preserve">Przeglądy gwarancyjne polegają na ocenie robót związanych z usunięciem wad ujawnionych w okresie rękojmi lub gwarancji. </w:t>
      </w:r>
    </w:p>
    <w:p w14:paraId="709E6E71" w14:textId="77777777" w:rsidR="0091623D" w:rsidRPr="003D67D8" w:rsidRDefault="0091623D" w:rsidP="00D165BB">
      <w:pPr>
        <w:pStyle w:val="Akapitzlist"/>
        <w:numPr>
          <w:ilvl w:val="0"/>
          <w:numId w:val="24"/>
        </w:numPr>
        <w:spacing w:before="240" w:after="120" w:line="276" w:lineRule="auto"/>
        <w:contextualSpacing w:val="0"/>
        <w:jc w:val="both"/>
        <w:rPr>
          <w:sz w:val="22"/>
          <w:szCs w:val="22"/>
        </w:rPr>
      </w:pPr>
      <w:r w:rsidRPr="003D67D8">
        <w:rPr>
          <w:sz w:val="22"/>
          <w:szCs w:val="22"/>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08FFE75B" w14:textId="2D1BAFEE" w:rsidR="0091623D" w:rsidRPr="003D67D8" w:rsidRDefault="0091623D" w:rsidP="00D165BB">
      <w:pPr>
        <w:pStyle w:val="Akapitzlist"/>
        <w:numPr>
          <w:ilvl w:val="0"/>
          <w:numId w:val="24"/>
        </w:numPr>
        <w:spacing w:before="240" w:after="120" w:line="276" w:lineRule="auto"/>
        <w:contextualSpacing w:val="0"/>
        <w:jc w:val="both"/>
        <w:rPr>
          <w:sz w:val="22"/>
          <w:szCs w:val="22"/>
        </w:rPr>
      </w:pPr>
      <w:r w:rsidRPr="003D67D8">
        <w:rPr>
          <w:sz w:val="22"/>
          <w:szCs w:val="22"/>
        </w:rPr>
        <w:lastRenderedPageBreak/>
        <w:t>Przegląd gwarancyjny będzie dokonywany komisyjnie przy udziale upoważnionych przedstawicieli Zamawiającego, w tym Inspektora nadzoru inwestorskiego</w:t>
      </w:r>
      <w:ins w:id="515" w:author="Aleksandra Zimoch" w:date="2025-04-10T11:14:00Z">
        <w:r w:rsidR="00EF693F">
          <w:rPr>
            <w:sz w:val="22"/>
            <w:szCs w:val="22"/>
          </w:rPr>
          <w:t xml:space="preserve"> </w:t>
        </w:r>
      </w:ins>
      <w:del w:id="516" w:author="Aleksandra Zimoch" w:date="2025-04-10T11:14:00Z">
        <w:r w:rsidRPr="003D67D8" w:rsidDel="00EF693F">
          <w:rPr>
            <w:sz w:val="22"/>
            <w:szCs w:val="22"/>
          </w:rPr>
          <w:delText xml:space="preserve">, </w:delText>
        </w:r>
      </w:del>
      <w:r w:rsidRPr="003D67D8">
        <w:rPr>
          <w:sz w:val="22"/>
          <w:szCs w:val="22"/>
        </w:rPr>
        <w:t>i upoważnionych przedstawicieli Wykonawcy.</w:t>
      </w:r>
    </w:p>
    <w:p w14:paraId="5C5B3CBD" w14:textId="6A31696B" w:rsidR="0091623D" w:rsidRPr="003D67D8" w:rsidRDefault="0091623D" w:rsidP="00D165BB">
      <w:pPr>
        <w:pStyle w:val="Akapitzlist"/>
        <w:numPr>
          <w:ilvl w:val="0"/>
          <w:numId w:val="24"/>
        </w:numPr>
        <w:spacing w:before="240" w:after="120" w:line="276" w:lineRule="auto"/>
        <w:contextualSpacing w:val="0"/>
        <w:jc w:val="both"/>
        <w:rPr>
          <w:sz w:val="22"/>
          <w:szCs w:val="22"/>
        </w:rPr>
      </w:pPr>
      <w:r w:rsidRPr="003D67D8">
        <w:rPr>
          <w:sz w:val="22"/>
          <w:szCs w:val="22"/>
        </w:rPr>
        <w:t xml:space="preserve">W przypadku </w:t>
      </w:r>
      <w:r w:rsidR="00725437" w:rsidRPr="003D67D8">
        <w:rPr>
          <w:sz w:val="22"/>
          <w:szCs w:val="22"/>
        </w:rPr>
        <w:t>nieprzystąpienia</w:t>
      </w:r>
      <w:r w:rsidRPr="003D67D8">
        <w:rPr>
          <w:sz w:val="22"/>
          <w:szCs w:val="22"/>
        </w:rPr>
        <w:t xml:space="preserve"> do przeglądu gwarancyjnego przez Wykonawcę w ustalonym terminie, Zamawiający powoła komisję i dokona przeglądu jednostronnego. Nieobecność Wykonawcy podczas przeglądu nie zwalnia go z usunięcia stwierdzonych usterek. Protokół z przeglądu z wyznaczonymi terminami usunięcia usterek zostanie wysłany do Wykonawcy.</w:t>
      </w:r>
    </w:p>
    <w:p w14:paraId="0DAA58A0" w14:textId="615CCFFD" w:rsidR="0035621A" w:rsidRDefault="0035621A">
      <w:pPr>
        <w:rPr>
          <w:sz w:val="22"/>
          <w:szCs w:val="22"/>
        </w:rPr>
      </w:pPr>
    </w:p>
    <w:p w14:paraId="3979AD70" w14:textId="642F8265" w:rsidR="0091623D" w:rsidRPr="00EF693F" w:rsidRDefault="0091623D" w:rsidP="004415AA">
      <w:pPr>
        <w:spacing w:before="240" w:after="120" w:line="276" w:lineRule="auto"/>
        <w:jc w:val="center"/>
        <w:rPr>
          <w:b/>
          <w:bCs/>
          <w:sz w:val="22"/>
          <w:szCs w:val="22"/>
          <w:rPrChange w:id="517" w:author="Aleksandra Zimoch" w:date="2025-04-10T11:15:00Z">
            <w:rPr>
              <w:sz w:val="22"/>
              <w:szCs w:val="22"/>
            </w:rPr>
          </w:rPrChange>
        </w:rPr>
      </w:pPr>
      <w:r w:rsidRPr="00EF693F">
        <w:rPr>
          <w:b/>
          <w:bCs/>
          <w:sz w:val="22"/>
          <w:szCs w:val="22"/>
          <w:rPrChange w:id="518" w:author="Aleksandra Zimoch" w:date="2025-04-10T11:15:00Z">
            <w:rPr>
              <w:sz w:val="22"/>
              <w:szCs w:val="22"/>
            </w:rPr>
          </w:rPrChange>
        </w:rPr>
        <w:t>§ 13</w:t>
      </w:r>
    </w:p>
    <w:p w14:paraId="0BFF7E4D" w14:textId="77777777" w:rsidR="0091623D" w:rsidRPr="00EF693F" w:rsidRDefault="0091623D" w:rsidP="004415AA">
      <w:pPr>
        <w:spacing w:before="240" w:after="120" w:line="276" w:lineRule="auto"/>
        <w:jc w:val="center"/>
        <w:rPr>
          <w:b/>
          <w:bCs/>
          <w:sz w:val="22"/>
          <w:szCs w:val="22"/>
          <w:rPrChange w:id="519" w:author="Aleksandra Zimoch" w:date="2025-04-10T11:15:00Z">
            <w:rPr>
              <w:sz w:val="22"/>
              <w:szCs w:val="22"/>
            </w:rPr>
          </w:rPrChange>
        </w:rPr>
      </w:pPr>
      <w:r w:rsidRPr="00EF693F">
        <w:rPr>
          <w:b/>
          <w:bCs/>
          <w:sz w:val="22"/>
          <w:szCs w:val="22"/>
          <w:rPrChange w:id="520" w:author="Aleksandra Zimoch" w:date="2025-04-10T11:15:00Z">
            <w:rPr>
              <w:sz w:val="22"/>
              <w:szCs w:val="22"/>
            </w:rPr>
          </w:rPrChange>
        </w:rPr>
        <w:t>Gwarancja i rękojmia</w:t>
      </w:r>
    </w:p>
    <w:p w14:paraId="639D16EE" w14:textId="77777777" w:rsidR="0091623D" w:rsidRPr="0002404E" w:rsidRDefault="0091623D" w:rsidP="00D165BB">
      <w:pPr>
        <w:pStyle w:val="Akapitzlist"/>
        <w:numPr>
          <w:ilvl w:val="0"/>
          <w:numId w:val="25"/>
        </w:numPr>
        <w:spacing w:before="240" w:after="120" w:line="276" w:lineRule="auto"/>
        <w:contextualSpacing w:val="0"/>
        <w:jc w:val="both"/>
        <w:rPr>
          <w:sz w:val="22"/>
          <w:szCs w:val="22"/>
        </w:rPr>
      </w:pPr>
      <w:r w:rsidRPr="0002404E">
        <w:rPr>
          <w:sz w:val="22"/>
          <w:szCs w:val="22"/>
        </w:rPr>
        <w:t xml:space="preserve">Wykonawca ponosi wobec Zamawiającego odpowiedzialność z tytułu rękojmi za wady przedmiotu Umowy przez okres </w:t>
      </w:r>
      <w:r w:rsidRPr="00586351">
        <w:rPr>
          <w:b/>
          <w:bCs/>
          <w:sz w:val="22"/>
          <w:szCs w:val="22"/>
        </w:rPr>
        <w:t>60 miesięcy</w:t>
      </w:r>
      <w:r w:rsidRPr="0002404E">
        <w:rPr>
          <w:sz w:val="22"/>
          <w:szCs w:val="22"/>
        </w:rPr>
        <w:t xml:space="preserve"> od daty Odbioru końcowego robót, na zasadach określonych w KC.</w:t>
      </w:r>
    </w:p>
    <w:p w14:paraId="1C8582D4" w14:textId="5892F87D" w:rsidR="0091623D" w:rsidRPr="0002404E" w:rsidRDefault="0091623D" w:rsidP="00D165BB">
      <w:pPr>
        <w:pStyle w:val="Akapitzlist"/>
        <w:numPr>
          <w:ilvl w:val="0"/>
          <w:numId w:val="25"/>
        </w:numPr>
        <w:spacing w:before="240" w:after="120" w:line="276" w:lineRule="auto"/>
        <w:contextualSpacing w:val="0"/>
        <w:jc w:val="both"/>
        <w:rPr>
          <w:sz w:val="22"/>
          <w:szCs w:val="22"/>
        </w:rPr>
      </w:pPr>
      <w:r w:rsidRPr="0002404E">
        <w:rPr>
          <w:sz w:val="22"/>
          <w:szCs w:val="22"/>
        </w:rPr>
        <w:t>Wykonawca udziela Zamawiającemu na wykonane roboty budowlane, stanowiące przedmiot Umowy, gwarancji jakości na okres</w:t>
      </w:r>
      <w:r w:rsidR="00586351">
        <w:rPr>
          <w:sz w:val="22"/>
          <w:szCs w:val="22"/>
        </w:rPr>
        <w:t xml:space="preserve"> </w:t>
      </w:r>
      <w:r w:rsidR="00586351" w:rsidRPr="00586351">
        <w:rPr>
          <w:b/>
          <w:bCs/>
          <w:sz w:val="22"/>
          <w:szCs w:val="22"/>
        </w:rPr>
        <w:t>60 miesięcy</w:t>
      </w:r>
      <w:del w:id="521" w:author="Aleksandra Zimoch" w:date="2025-04-10T11:15:00Z">
        <w:r w:rsidRPr="0002404E" w:rsidDel="00EF693F">
          <w:rPr>
            <w:sz w:val="22"/>
            <w:szCs w:val="22"/>
          </w:rPr>
          <w:delText xml:space="preserve"> </w:delText>
        </w:r>
      </w:del>
      <w:r w:rsidRPr="0002404E">
        <w:rPr>
          <w:sz w:val="22"/>
          <w:szCs w:val="22"/>
        </w:rPr>
        <w:t xml:space="preserve">, licząc od daty Odbioru końcowego robót na warunkach określonych w Załączniku nr </w:t>
      </w:r>
      <w:r w:rsidR="00235B08" w:rsidRPr="0002404E">
        <w:rPr>
          <w:sz w:val="22"/>
          <w:szCs w:val="22"/>
        </w:rPr>
        <w:t>4</w:t>
      </w:r>
      <w:r w:rsidRPr="0002404E">
        <w:rPr>
          <w:sz w:val="22"/>
          <w:szCs w:val="22"/>
        </w:rPr>
        <w:t xml:space="preserve"> do Umowy.</w:t>
      </w:r>
    </w:p>
    <w:p w14:paraId="48F8B4BD" w14:textId="77777777" w:rsidR="0091623D" w:rsidRPr="003D67D8" w:rsidRDefault="0091623D" w:rsidP="00D165BB">
      <w:pPr>
        <w:pStyle w:val="Akapitzlist"/>
        <w:numPr>
          <w:ilvl w:val="0"/>
          <w:numId w:val="25"/>
        </w:numPr>
        <w:spacing w:before="240" w:after="120" w:line="276" w:lineRule="auto"/>
        <w:contextualSpacing w:val="0"/>
        <w:jc w:val="both"/>
        <w:rPr>
          <w:sz w:val="22"/>
          <w:szCs w:val="22"/>
        </w:rPr>
      </w:pPr>
      <w:r w:rsidRPr="0002404E">
        <w:rPr>
          <w:sz w:val="22"/>
          <w:szCs w:val="22"/>
        </w:rPr>
        <w:t xml:space="preserve">W okresie gwarancji i rękojmi Wykonawca </w:t>
      </w:r>
      <w:r w:rsidRPr="003D67D8">
        <w:rPr>
          <w:sz w:val="22"/>
          <w:szCs w:val="22"/>
        </w:rPr>
        <w:t>ponosi odpowiedzialność i ponosi koszty za:</w:t>
      </w:r>
    </w:p>
    <w:p w14:paraId="083A9992" w14:textId="77777777" w:rsidR="0091623D" w:rsidRPr="003D67D8" w:rsidRDefault="0091623D" w:rsidP="00D165BB">
      <w:pPr>
        <w:pStyle w:val="Akapitzlist"/>
        <w:numPr>
          <w:ilvl w:val="0"/>
          <w:numId w:val="8"/>
        </w:numPr>
        <w:spacing w:before="240" w:after="120" w:line="276" w:lineRule="auto"/>
        <w:contextualSpacing w:val="0"/>
        <w:rPr>
          <w:sz w:val="22"/>
          <w:szCs w:val="22"/>
        </w:rPr>
      </w:pPr>
      <w:r w:rsidRPr="003D67D8">
        <w:rPr>
          <w:sz w:val="22"/>
          <w:szCs w:val="22"/>
        </w:rPr>
        <w:t>wady zmniejszające wartość użytkową, techniczną i estetyczną wykonanych robót ujawnione w okresie gwarancji i rękojmi,</w:t>
      </w:r>
    </w:p>
    <w:p w14:paraId="4B222086" w14:textId="77777777" w:rsidR="0091623D" w:rsidRPr="003D67D8" w:rsidRDefault="0091623D" w:rsidP="00D165BB">
      <w:pPr>
        <w:pStyle w:val="Akapitzlist"/>
        <w:numPr>
          <w:ilvl w:val="0"/>
          <w:numId w:val="8"/>
        </w:numPr>
        <w:spacing w:before="240" w:after="120" w:line="276" w:lineRule="auto"/>
        <w:contextualSpacing w:val="0"/>
        <w:rPr>
          <w:sz w:val="22"/>
          <w:szCs w:val="22"/>
        </w:rPr>
      </w:pPr>
      <w:r w:rsidRPr="003D67D8">
        <w:rPr>
          <w:sz w:val="22"/>
          <w:szCs w:val="22"/>
        </w:rPr>
        <w:t>usunięcie wad lub usterek stwierdzonych i ujawnionych w okresie gwarancyjnym i rękojmi.</w:t>
      </w:r>
    </w:p>
    <w:p w14:paraId="68C7F6A2" w14:textId="6E6E8021" w:rsidR="0091623D" w:rsidRPr="003D67D8" w:rsidRDefault="0091623D" w:rsidP="00D165BB">
      <w:pPr>
        <w:pStyle w:val="Akapitzlist"/>
        <w:numPr>
          <w:ilvl w:val="0"/>
          <w:numId w:val="25"/>
        </w:numPr>
        <w:spacing w:before="240" w:after="120" w:line="276" w:lineRule="auto"/>
        <w:contextualSpacing w:val="0"/>
        <w:jc w:val="both"/>
        <w:rPr>
          <w:sz w:val="22"/>
          <w:szCs w:val="22"/>
        </w:rPr>
      </w:pPr>
      <w:r w:rsidRPr="003D67D8">
        <w:rPr>
          <w:sz w:val="22"/>
          <w:szCs w:val="22"/>
        </w:rPr>
        <w:t xml:space="preserve">Wykonawca jest zobowiązany dostarczyć Zamawiającemu niezbędny dokument gwarancyjny zgodny z Załącznikiem nr </w:t>
      </w:r>
      <w:r w:rsidR="00235B08">
        <w:rPr>
          <w:sz w:val="22"/>
          <w:szCs w:val="22"/>
        </w:rPr>
        <w:t>4</w:t>
      </w:r>
      <w:r w:rsidRPr="003D67D8">
        <w:rPr>
          <w:sz w:val="22"/>
          <w:szCs w:val="22"/>
        </w:rPr>
        <w:t xml:space="preserve"> do Umowy w dacie Odbioru końcowego.</w:t>
      </w:r>
    </w:p>
    <w:p w14:paraId="5A4D92EC" w14:textId="77777777" w:rsidR="0091623D" w:rsidRPr="003D67D8" w:rsidRDefault="0091623D" w:rsidP="00D165BB">
      <w:pPr>
        <w:pStyle w:val="Akapitzlist"/>
        <w:numPr>
          <w:ilvl w:val="0"/>
          <w:numId w:val="25"/>
        </w:numPr>
        <w:spacing w:before="240" w:after="120" w:line="276" w:lineRule="auto"/>
        <w:contextualSpacing w:val="0"/>
        <w:jc w:val="both"/>
        <w:rPr>
          <w:sz w:val="22"/>
          <w:szCs w:val="22"/>
        </w:rPr>
      </w:pPr>
      <w:r w:rsidRPr="003D67D8">
        <w:rPr>
          <w:sz w:val="22"/>
          <w:szCs w:val="22"/>
        </w:rPr>
        <w:t>Wykonawca zobowiązuje się do usunięcia zgłoszonych przez Zamawiającego wad tkwiących w całym zakresie przedmiotu umowy, które wystąpią w okresie gwarancji i rękojmi. Podjęcie działań przez Wykonawcę zmierzających do usunięcia wad i usterek nastąpi do 48 godzin od zgłoszenia przez Zamawiającego. Natomiast ostateczne usunięcie wad i usterek nastąpi do 96 godzin od momentu zgłoszenia. W uzasadnionych przypadkach podyktowanych względami eksploatacyjnymi, technologicznymi i technicznymi, Zamawiający może w/w termin przedłużyć.</w:t>
      </w:r>
    </w:p>
    <w:p w14:paraId="6D0A3B0D" w14:textId="319E634D" w:rsidR="0091623D" w:rsidRPr="003D67D8" w:rsidRDefault="0091623D" w:rsidP="00D165BB">
      <w:pPr>
        <w:pStyle w:val="Akapitzlist"/>
        <w:numPr>
          <w:ilvl w:val="0"/>
          <w:numId w:val="25"/>
        </w:numPr>
        <w:spacing w:before="240" w:after="120" w:line="276" w:lineRule="auto"/>
        <w:contextualSpacing w:val="0"/>
        <w:jc w:val="both"/>
        <w:rPr>
          <w:sz w:val="22"/>
          <w:szCs w:val="22"/>
        </w:rPr>
      </w:pPr>
      <w:r w:rsidRPr="003D67D8">
        <w:rPr>
          <w:sz w:val="22"/>
          <w:szCs w:val="22"/>
        </w:rPr>
        <w:t>Zgłoszenie odbywa</w:t>
      </w:r>
      <w:r w:rsidR="006A334E">
        <w:rPr>
          <w:sz w:val="22"/>
          <w:szCs w:val="22"/>
        </w:rPr>
        <w:t xml:space="preserve"> się </w:t>
      </w:r>
      <w:r w:rsidRPr="003D67D8">
        <w:rPr>
          <w:sz w:val="22"/>
          <w:szCs w:val="22"/>
        </w:rPr>
        <w:t xml:space="preserve">na piśmie, telefonicznie, pocztą elektroniczną na podstawie wypełnionej karty zgłoszenia wady, stanowiącej załącznik nr </w:t>
      </w:r>
      <w:r w:rsidR="00235B08">
        <w:rPr>
          <w:sz w:val="22"/>
          <w:szCs w:val="22"/>
        </w:rPr>
        <w:t>6</w:t>
      </w:r>
      <w:r w:rsidRPr="003D67D8">
        <w:rPr>
          <w:sz w:val="22"/>
          <w:szCs w:val="22"/>
        </w:rPr>
        <w:t xml:space="preserve"> do umowy. Zawiadomienie powinno być kierowane na adres siedziby Wykonawcy pod numer: </w:t>
      </w:r>
      <w:proofErr w:type="spellStart"/>
      <w:r w:rsidRPr="003D67D8">
        <w:rPr>
          <w:sz w:val="22"/>
          <w:szCs w:val="22"/>
        </w:rPr>
        <w:t>tel</w:t>
      </w:r>
      <w:proofErr w:type="spellEnd"/>
      <w:r w:rsidR="004D6829">
        <w:rPr>
          <w:sz w:val="22"/>
          <w:szCs w:val="22"/>
        </w:rPr>
        <w:t xml:space="preserve"> </w:t>
      </w:r>
      <w:r w:rsidR="00706EAE">
        <w:rPr>
          <w:sz w:val="22"/>
          <w:szCs w:val="22"/>
        </w:rPr>
        <w:t>…………</w:t>
      </w:r>
      <w:r w:rsidRPr="003D67D8">
        <w:rPr>
          <w:sz w:val="22"/>
          <w:szCs w:val="22"/>
        </w:rPr>
        <w:t>,  e-mail.</w:t>
      </w:r>
      <w:r w:rsidR="004D6829">
        <w:rPr>
          <w:sz w:val="22"/>
          <w:szCs w:val="22"/>
        </w:rPr>
        <w:t xml:space="preserve"> </w:t>
      </w:r>
      <w:r w:rsidR="00706EAE">
        <w:rPr>
          <w:sz w:val="22"/>
          <w:szCs w:val="22"/>
        </w:rPr>
        <w:t>……………………</w:t>
      </w:r>
    </w:p>
    <w:p w14:paraId="3C886153" w14:textId="77777777" w:rsidR="0091623D" w:rsidRPr="003D67D8" w:rsidRDefault="0091623D" w:rsidP="00D165BB">
      <w:pPr>
        <w:pStyle w:val="Akapitzlist"/>
        <w:numPr>
          <w:ilvl w:val="0"/>
          <w:numId w:val="25"/>
        </w:numPr>
        <w:spacing w:before="240" w:after="120" w:line="276" w:lineRule="auto"/>
        <w:contextualSpacing w:val="0"/>
        <w:jc w:val="both"/>
        <w:rPr>
          <w:sz w:val="22"/>
          <w:szCs w:val="22"/>
        </w:rPr>
      </w:pPr>
      <w:r w:rsidRPr="003D67D8">
        <w:rPr>
          <w:sz w:val="22"/>
          <w:szCs w:val="22"/>
        </w:rPr>
        <w:t>W przypadku nie usunięcia wad lub usterek w wymaganym przez Zamawiającego terminie Zamawiający może naliczyć karę umowną zgodnie z zapisami w niniejszej umowie lub zlecić jej usunięcie osobie trzeciej w całości na koszt Wykonawcy. Koszt usunięcia wad przez osobę trzecią może zostać w takim przypadku potrącony z zabezpieczenia należytego wykonania umowy.</w:t>
      </w:r>
    </w:p>
    <w:p w14:paraId="166C26B0" w14:textId="0300B5CD" w:rsidR="00CD3355" w:rsidRPr="00AE1E3D" w:rsidDel="00014E5C" w:rsidRDefault="0091623D" w:rsidP="00AE1E3D">
      <w:pPr>
        <w:pStyle w:val="Akapitzlist"/>
        <w:numPr>
          <w:ilvl w:val="0"/>
          <w:numId w:val="25"/>
        </w:numPr>
        <w:spacing w:before="240" w:after="120" w:line="276" w:lineRule="auto"/>
        <w:contextualSpacing w:val="0"/>
        <w:jc w:val="both"/>
        <w:rPr>
          <w:del w:id="522" w:author="aswiatkowski" w:date="2025-04-15T11:21:00Z" w16du:dateUtc="2025-04-15T09:21:00Z"/>
          <w:sz w:val="22"/>
          <w:szCs w:val="22"/>
        </w:rPr>
      </w:pPr>
      <w:r w:rsidRPr="003D67D8">
        <w:rPr>
          <w:sz w:val="22"/>
          <w:szCs w:val="22"/>
        </w:rPr>
        <w:t>Udzielone rękojmia i gwarancja nie naruszają prawa Zamawiającego do dochodzenia roszczeń o naprawienie szkody w pełnej wysokości na zasadach określonych w KC.</w:t>
      </w:r>
    </w:p>
    <w:p w14:paraId="723A1222" w14:textId="77777777" w:rsidR="006C79F5" w:rsidRPr="00014E5C" w:rsidDel="00014E5C" w:rsidRDefault="006C79F5">
      <w:pPr>
        <w:pStyle w:val="Akapitzlist"/>
        <w:numPr>
          <w:ilvl w:val="0"/>
          <w:numId w:val="25"/>
        </w:numPr>
        <w:spacing w:before="240" w:after="120" w:line="276" w:lineRule="auto"/>
        <w:contextualSpacing w:val="0"/>
        <w:jc w:val="both"/>
        <w:rPr>
          <w:del w:id="523" w:author="aswiatkowski" w:date="2025-04-15T11:21:00Z" w16du:dateUtc="2025-04-15T09:21:00Z"/>
          <w:sz w:val="22"/>
          <w:szCs w:val="22"/>
          <w:rPrChange w:id="524" w:author="aswiatkowski" w:date="2025-04-15T11:21:00Z" w16du:dateUtc="2025-04-15T09:21:00Z">
            <w:rPr>
              <w:del w:id="525" w:author="aswiatkowski" w:date="2025-04-15T11:21:00Z" w16du:dateUtc="2025-04-15T09:21:00Z"/>
            </w:rPr>
          </w:rPrChange>
        </w:rPr>
        <w:pPrChange w:id="526" w:author="aswiatkowski" w:date="2025-04-15T11:21:00Z" w16du:dateUtc="2025-04-15T09:21:00Z">
          <w:pPr>
            <w:spacing w:before="240" w:after="120" w:line="276" w:lineRule="auto"/>
            <w:jc w:val="center"/>
          </w:pPr>
        </w:pPrChange>
      </w:pPr>
    </w:p>
    <w:p w14:paraId="1B35A9C9" w14:textId="77777777" w:rsidR="006C79F5" w:rsidRDefault="006C79F5">
      <w:pPr>
        <w:pStyle w:val="Akapitzlist"/>
        <w:numPr>
          <w:ilvl w:val="0"/>
          <w:numId w:val="25"/>
        </w:numPr>
        <w:spacing w:before="240" w:after="120" w:line="276" w:lineRule="auto"/>
        <w:contextualSpacing w:val="0"/>
        <w:jc w:val="both"/>
        <w:pPrChange w:id="527" w:author="aswiatkowski" w:date="2025-04-15T11:21:00Z" w16du:dateUtc="2025-04-15T09:21:00Z">
          <w:pPr>
            <w:spacing w:before="240" w:after="120" w:line="276" w:lineRule="auto"/>
            <w:jc w:val="center"/>
          </w:pPr>
        </w:pPrChange>
      </w:pPr>
    </w:p>
    <w:p w14:paraId="0F0D6989" w14:textId="38D69598" w:rsidR="0091623D" w:rsidRPr="00EF693F" w:rsidRDefault="0091623D" w:rsidP="004415AA">
      <w:pPr>
        <w:spacing w:before="240" w:after="120" w:line="276" w:lineRule="auto"/>
        <w:jc w:val="center"/>
        <w:rPr>
          <w:b/>
          <w:bCs/>
          <w:sz w:val="22"/>
          <w:szCs w:val="22"/>
          <w:rPrChange w:id="528" w:author="Aleksandra Zimoch" w:date="2025-04-10T11:16:00Z">
            <w:rPr>
              <w:sz w:val="22"/>
              <w:szCs w:val="22"/>
            </w:rPr>
          </w:rPrChange>
        </w:rPr>
      </w:pPr>
      <w:r w:rsidRPr="00EF693F">
        <w:rPr>
          <w:b/>
          <w:bCs/>
          <w:sz w:val="22"/>
          <w:szCs w:val="22"/>
          <w:rPrChange w:id="529" w:author="Aleksandra Zimoch" w:date="2025-04-10T11:16:00Z">
            <w:rPr>
              <w:sz w:val="22"/>
              <w:szCs w:val="22"/>
            </w:rPr>
          </w:rPrChange>
        </w:rPr>
        <w:lastRenderedPageBreak/>
        <w:t>§ 14</w:t>
      </w:r>
    </w:p>
    <w:p w14:paraId="10966A10" w14:textId="77777777" w:rsidR="0091623D" w:rsidRPr="00EF693F" w:rsidRDefault="0091623D" w:rsidP="004415AA">
      <w:pPr>
        <w:spacing w:before="240" w:after="120" w:line="276" w:lineRule="auto"/>
        <w:jc w:val="center"/>
        <w:rPr>
          <w:b/>
          <w:bCs/>
          <w:sz w:val="22"/>
          <w:szCs w:val="22"/>
          <w:rPrChange w:id="530" w:author="Aleksandra Zimoch" w:date="2025-04-10T11:16:00Z">
            <w:rPr>
              <w:sz w:val="22"/>
              <w:szCs w:val="22"/>
            </w:rPr>
          </w:rPrChange>
        </w:rPr>
      </w:pPr>
      <w:r w:rsidRPr="00EF693F">
        <w:rPr>
          <w:b/>
          <w:bCs/>
          <w:sz w:val="22"/>
          <w:szCs w:val="22"/>
          <w:rPrChange w:id="531" w:author="Aleksandra Zimoch" w:date="2025-04-10T11:16:00Z">
            <w:rPr>
              <w:sz w:val="22"/>
              <w:szCs w:val="22"/>
            </w:rPr>
          </w:rPrChange>
        </w:rPr>
        <w:t>Odstąpienie od umowy</w:t>
      </w:r>
    </w:p>
    <w:p w14:paraId="756FB19D" w14:textId="77777777" w:rsidR="0091623D" w:rsidRPr="003D67D8" w:rsidRDefault="0091623D" w:rsidP="00D165BB">
      <w:pPr>
        <w:pStyle w:val="Akapitzlist"/>
        <w:numPr>
          <w:ilvl w:val="0"/>
          <w:numId w:val="26"/>
        </w:numPr>
        <w:spacing w:before="240" w:after="120" w:line="276" w:lineRule="auto"/>
        <w:contextualSpacing w:val="0"/>
        <w:jc w:val="both"/>
        <w:rPr>
          <w:sz w:val="22"/>
          <w:szCs w:val="22"/>
        </w:rPr>
      </w:pPr>
      <w:r w:rsidRPr="003D67D8">
        <w:rPr>
          <w:sz w:val="22"/>
          <w:szCs w:val="22"/>
        </w:rPr>
        <w:t>Zamawiający może odstąpić od umowy w przypadkach przewidzianych przez ustawy Pzp i KC. Zamawiający i Wykonawca może ponadto odstąpić od umowy, jeżeli druga strona narusza w sposób podstawowy postanowienia umowy.</w:t>
      </w:r>
    </w:p>
    <w:p w14:paraId="58FDD104" w14:textId="77777777" w:rsidR="0091623D" w:rsidRPr="003D67D8" w:rsidRDefault="0091623D" w:rsidP="00D165BB">
      <w:pPr>
        <w:pStyle w:val="Akapitzlist"/>
        <w:numPr>
          <w:ilvl w:val="0"/>
          <w:numId w:val="26"/>
        </w:numPr>
        <w:spacing w:before="240" w:after="120" w:line="276" w:lineRule="auto"/>
        <w:contextualSpacing w:val="0"/>
        <w:jc w:val="both"/>
        <w:rPr>
          <w:sz w:val="22"/>
          <w:szCs w:val="22"/>
        </w:rPr>
      </w:pPr>
      <w:r w:rsidRPr="003D67D8">
        <w:rPr>
          <w:sz w:val="22"/>
          <w:szCs w:val="22"/>
        </w:rPr>
        <w:t>Zamawiający może od umowy odstąpić, jeżeli Wykonawca zaprzestał zatrudniania pracowników, o których mowa w § 2 ust. 12 na podstawie umowy o pracę.</w:t>
      </w:r>
    </w:p>
    <w:p w14:paraId="1C485F65" w14:textId="77777777" w:rsidR="0091623D" w:rsidRPr="003D67D8" w:rsidRDefault="0091623D" w:rsidP="00D165BB">
      <w:pPr>
        <w:pStyle w:val="Akapitzlist"/>
        <w:numPr>
          <w:ilvl w:val="0"/>
          <w:numId w:val="26"/>
        </w:numPr>
        <w:spacing w:before="240" w:after="120" w:line="276" w:lineRule="auto"/>
        <w:contextualSpacing w:val="0"/>
        <w:jc w:val="both"/>
        <w:rPr>
          <w:sz w:val="22"/>
          <w:szCs w:val="22"/>
        </w:rPr>
      </w:pPr>
      <w:r w:rsidRPr="003D67D8">
        <w:rPr>
          <w:sz w:val="22"/>
          <w:szCs w:val="22"/>
        </w:rPr>
        <w:t>Odstąpienie od umowy powinno nastąpić w formie pisemnej pod rygorem nieważności takiego oświadczenia i powinno zawierać uzasadnienie.</w:t>
      </w:r>
    </w:p>
    <w:p w14:paraId="1F807079" w14:textId="77777777" w:rsidR="0091623D" w:rsidRPr="003D67D8" w:rsidRDefault="0091623D" w:rsidP="00D165BB">
      <w:pPr>
        <w:pStyle w:val="Akapitzlist"/>
        <w:numPr>
          <w:ilvl w:val="0"/>
          <w:numId w:val="26"/>
        </w:numPr>
        <w:spacing w:before="240" w:after="120" w:line="276" w:lineRule="auto"/>
        <w:contextualSpacing w:val="0"/>
        <w:jc w:val="both"/>
        <w:rPr>
          <w:sz w:val="22"/>
          <w:szCs w:val="22"/>
        </w:rPr>
      </w:pPr>
      <w:r w:rsidRPr="003D67D8">
        <w:rPr>
          <w:sz w:val="22"/>
          <w:szCs w:val="22"/>
        </w:rPr>
        <w:t>W wypadku odstąpienia od umowy, Wykonawcę oraz Zamawiającego obciążają następujące obowiązki szczegółowe:</w:t>
      </w:r>
    </w:p>
    <w:p w14:paraId="1D679013" w14:textId="77777777" w:rsidR="0091623D" w:rsidRPr="003D67D8" w:rsidRDefault="0091623D" w:rsidP="00D165BB">
      <w:pPr>
        <w:pStyle w:val="Akapitzlist"/>
        <w:numPr>
          <w:ilvl w:val="0"/>
          <w:numId w:val="9"/>
        </w:numPr>
        <w:spacing w:before="240" w:after="120" w:line="276" w:lineRule="auto"/>
        <w:contextualSpacing w:val="0"/>
        <w:jc w:val="both"/>
        <w:rPr>
          <w:sz w:val="22"/>
          <w:szCs w:val="22"/>
        </w:rPr>
      </w:pPr>
      <w:r w:rsidRPr="003D67D8">
        <w:rPr>
          <w:sz w:val="22"/>
          <w:szCs w:val="22"/>
        </w:rPr>
        <w:t>sporządzenia przez Wykonawcę przy udziale Zamawiającego w terminie 14 dni od daty odstąpienia od umowy, szczegółowego protokołu inwentaryzacji robót w toku, według stanu na dzień odstąpienia,</w:t>
      </w:r>
    </w:p>
    <w:p w14:paraId="290EF2A2" w14:textId="77777777" w:rsidR="0091623D" w:rsidRPr="003D67D8" w:rsidRDefault="0091623D" w:rsidP="00D165BB">
      <w:pPr>
        <w:pStyle w:val="Akapitzlist"/>
        <w:numPr>
          <w:ilvl w:val="0"/>
          <w:numId w:val="9"/>
        </w:numPr>
        <w:spacing w:before="240" w:after="120" w:line="276" w:lineRule="auto"/>
        <w:contextualSpacing w:val="0"/>
        <w:jc w:val="both"/>
        <w:rPr>
          <w:sz w:val="22"/>
          <w:szCs w:val="22"/>
        </w:rPr>
      </w:pPr>
      <w:r w:rsidRPr="003D67D8">
        <w:rPr>
          <w:sz w:val="22"/>
          <w:szCs w:val="22"/>
        </w:rPr>
        <w:t>zabezpieczenia przez Wykonawcę przerwanych robót w zakresie obustronnie uzgodnionym,</w:t>
      </w:r>
    </w:p>
    <w:p w14:paraId="3D7F0080" w14:textId="77777777" w:rsidR="0091623D" w:rsidRPr="003D67D8" w:rsidRDefault="0091623D" w:rsidP="00D165BB">
      <w:pPr>
        <w:pStyle w:val="Akapitzlist"/>
        <w:numPr>
          <w:ilvl w:val="0"/>
          <w:numId w:val="9"/>
        </w:numPr>
        <w:spacing w:before="240" w:after="120" w:line="276" w:lineRule="auto"/>
        <w:contextualSpacing w:val="0"/>
        <w:jc w:val="both"/>
        <w:rPr>
          <w:sz w:val="22"/>
          <w:szCs w:val="22"/>
        </w:rPr>
      </w:pPr>
      <w:r w:rsidRPr="003D67D8">
        <w:rPr>
          <w:sz w:val="22"/>
          <w:szCs w:val="22"/>
        </w:rPr>
        <w:t>sporządzenia przez Wykonawcę wykazu tych materiałów, konstrukcji, urządzeń zakupionych na realizację inwestycji, które nie mogą być wykorzystane przez Wykonawcę do realizacji innych robót nie objętych niniejszą umową, jeżeli odstąpienie od umowy nastąpiło z przyczyn niezależnych od niego,</w:t>
      </w:r>
    </w:p>
    <w:p w14:paraId="4C430B8F" w14:textId="77777777" w:rsidR="0091623D" w:rsidRPr="003D67D8" w:rsidRDefault="0091623D" w:rsidP="00D165BB">
      <w:pPr>
        <w:pStyle w:val="Akapitzlist"/>
        <w:numPr>
          <w:ilvl w:val="0"/>
          <w:numId w:val="9"/>
        </w:numPr>
        <w:spacing w:before="240" w:after="120" w:line="276" w:lineRule="auto"/>
        <w:contextualSpacing w:val="0"/>
        <w:jc w:val="both"/>
        <w:rPr>
          <w:sz w:val="22"/>
          <w:szCs w:val="22"/>
        </w:rPr>
      </w:pPr>
      <w:r w:rsidRPr="003D67D8">
        <w:rPr>
          <w:sz w:val="22"/>
          <w:szCs w:val="22"/>
        </w:rPr>
        <w:t>usunięcie przez Wykonawcę niezwłocznie, a najpóźniej w terminie 3 dni, z terenu budowy urządzeń zaplecza przez niego dostarczonych,</w:t>
      </w:r>
    </w:p>
    <w:p w14:paraId="431F5DB7" w14:textId="77777777" w:rsidR="0091623D" w:rsidRPr="003D67D8" w:rsidRDefault="0091623D" w:rsidP="00D165BB">
      <w:pPr>
        <w:pStyle w:val="Akapitzlist"/>
        <w:numPr>
          <w:ilvl w:val="0"/>
          <w:numId w:val="9"/>
        </w:numPr>
        <w:spacing w:before="240" w:after="120" w:line="276" w:lineRule="auto"/>
        <w:contextualSpacing w:val="0"/>
        <w:jc w:val="both"/>
        <w:rPr>
          <w:sz w:val="22"/>
          <w:szCs w:val="22"/>
        </w:rPr>
      </w:pPr>
      <w:r w:rsidRPr="003D67D8">
        <w:rPr>
          <w:sz w:val="22"/>
          <w:szCs w:val="22"/>
        </w:rPr>
        <w:t>przekazania terenu budowy.</w:t>
      </w:r>
    </w:p>
    <w:p w14:paraId="255B1D7C" w14:textId="77777777" w:rsidR="0091623D" w:rsidRPr="003D67D8" w:rsidRDefault="0091623D" w:rsidP="00D165BB">
      <w:pPr>
        <w:pStyle w:val="Akapitzlist"/>
        <w:numPr>
          <w:ilvl w:val="0"/>
          <w:numId w:val="26"/>
        </w:numPr>
        <w:spacing w:before="240" w:after="120" w:line="276" w:lineRule="auto"/>
        <w:contextualSpacing w:val="0"/>
        <w:jc w:val="both"/>
        <w:rPr>
          <w:sz w:val="22"/>
          <w:szCs w:val="22"/>
        </w:rPr>
      </w:pPr>
      <w:r w:rsidRPr="003D67D8">
        <w:rPr>
          <w:sz w:val="22"/>
          <w:szCs w:val="22"/>
        </w:rPr>
        <w:t>Koszty dodatkowe poniesione na zabezpieczenie terenu budowy oraz wszelkie inne uzasadnione koszty związane z odstąpieniem od umowy ponosi strona, która spowodowała odstąpienie od umowy.</w:t>
      </w:r>
    </w:p>
    <w:p w14:paraId="3386D605" w14:textId="77777777" w:rsidR="0091623D" w:rsidRPr="00DF40DD" w:rsidRDefault="0091623D" w:rsidP="00D165BB">
      <w:pPr>
        <w:pStyle w:val="Akapitzlist"/>
        <w:numPr>
          <w:ilvl w:val="0"/>
          <w:numId w:val="26"/>
        </w:numPr>
        <w:spacing w:before="240" w:after="120" w:line="276" w:lineRule="auto"/>
        <w:contextualSpacing w:val="0"/>
        <w:jc w:val="both"/>
        <w:rPr>
          <w:sz w:val="22"/>
          <w:szCs w:val="22"/>
        </w:rPr>
      </w:pPr>
      <w:r w:rsidRPr="00DF40DD">
        <w:rPr>
          <w:sz w:val="22"/>
          <w:szCs w:val="22"/>
        </w:rPr>
        <w:t>Jeżeli rozpoczęcie, realizacja lub zakończenie poszczególnych części lub całości przedmiotu umowy opóźnia się z winy Wykonawcy albo jeżeli przedmiot umowy jest wykonywany w sposób wadliwy lub sprzeczny z umową, Zamawiający może od umowy odstąpić i powierzyć poprawienie lub dalsze wykonanie przedmiotu umowy innemu podmiotowi na koszt Wykonawcy.</w:t>
      </w:r>
    </w:p>
    <w:p w14:paraId="56CD4B97" w14:textId="77777777" w:rsidR="0091623D" w:rsidRPr="00DF40DD" w:rsidRDefault="0091623D" w:rsidP="00D165BB">
      <w:pPr>
        <w:pStyle w:val="Akapitzlist"/>
        <w:numPr>
          <w:ilvl w:val="0"/>
          <w:numId w:val="26"/>
        </w:numPr>
        <w:spacing w:before="240" w:after="120" w:line="276" w:lineRule="auto"/>
        <w:contextualSpacing w:val="0"/>
        <w:jc w:val="both"/>
        <w:rPr>
          <w:sz w:val="22"/>
          <w:szCs w:val="22"/>
        </w:rPr>
      </w:pPr>
      <w:r w:rsidRPr="00DF40DD">
        <w:rPr>
          <w:sz w:val="22"/>
          <w:szCs w:val="22"/>
        </w:rPr>
        <w:t>Zamawiający może odstąpić od umowy w przypadku:</w:t>
      </w:r>
    </w:p>
    <w:p w14:paraId="1CD9CE87" w14:textId="77777777" w:rsidR="0091623D" w:rsidRPr="00DF40DD" w:rsidRDefault="0091623D" w:rsidP="00D165BB">
      <w:pPr>
        <w:pStyle w:val="Akapitzlist"/>
        <w:numPr>
          <w:ilvl w:val="0"/>
          <w:numId w:val="10"/>
        </w:numPr>
        <w:spacing w:before="240" w:after="120" w:line="276" w:lineRule="auto"/>
        <w:contextualSpacing w:val="0"/>
        <w:jc w:val="both"/>
        <w:rPr>
          <w:sz w:val="22"/>
          <w:szCs w:val="22"/>
        </w:rPr>
      </w:pPr>
      <w:r w:rsidRPr="00DF40DD">
        <w:rPr>
          <w:sz w:val="22"/>
          <w:szCs w:val="22"/>
        </w:rPr>
        <w:t>w razie wystąpienia istotnej zmiany okoliczności powodującej, że wykonanie umowy nie leży w interesie publicznym, czego nie można było przewidzieć w chwili podpisania umowy w terminie 30 dni od powzięcia wiadomości o powyższych okolicznościach,</w:t>
      </w:r>
    </w:p>
    <w:p w14:paraId="0124C13D" w14:textId="77777777" w:rsidR="0091623D" w:rsidRPr="00DF40DD" w:rsidRDefault="0091623D" w:rsidP="00D165BB">
      <w:pPr>
        <w:pStyle w:val="Akapitzlist"/>
        <w:numPr>
          <w:ilvl w:val="0"/>
          <w:numId w:val="10"/>
        </w:numPr>
        <w:spacing w:before="240" w:after="120" w:line="276" w:lineRule="auto"/>
        <w:contextualSpacing w:val="0"/>
        <w:jc w:val="both"/>
        <w:rPr>
          <w:sz w:val="22"/>
          <w:szCs w:val="22"/>
        </w:rPr>
      </w:pPr>
      <w:r w:rsidRPr="00DF40DD">
        <w:rPr>
          <w:sz w:val="22"/>
          <w:szCs w:val="22"/>
        </w:rPr>
        <w:t>wydania nakazu zajęcia majątku Wykonawcy lub zrzeczenia się przez Wykonawcę majątku na rzecz wierzycieli,</w:t>
      </w:r>
    </w:p>
    <w:p w14:paraId="7A160484" w14:textId="77777777" w:rsidR="0091623D" w:rsidRPr="00DF40DD" w:rsidRDefault="0091623D" w:rsidP="00D165BB">
      <w:pPr>
        <w:pStyle w:val="Akapitzlist"/>
        <w:numPr>
          <w:ilvl w:val="0"/>
          <w:numId w:val="10"/>
        </w:numPr>
        <w:spacing w:before="240" w:after="120" w:line="276" w:lineRule="auto"/>
        <w:contextualSpacing w:val="0"/>
        <w:jc w:val="both"/>
        <w:rPr>
          <w:sz w:val="22"/>
          <w:szCs w:val="22"/>
        </w:rPr>
      </w:pPr>
      <w:r w:rsidRPr="00DF40DD">
        <w:rPr>
          <w:sz w:val="22"/>
          <w:szCs w:val="22"/>
        </w:rPr>
        <w:t>przystąpienia przez Wykonawcę do likwidacji swojej firmy, również w razie likwidacji w celu przekształcenia lub restrukturyzacji,</w:t>
      </w:r>
    </w:p>
    <w:p w14:paraId="39B84779" w14:textId="77777777" w:rsidR="0091623D" w:rsidRPr="00DF40DD" w:rsidRDefault="0091623D" w:rsidP="00D165BB">
      <w:pPr>
        <w:pStyle w:val="Akapitzlist"/>
        <w:numPr>
          <w:ilvl w:val="0"/>
          <w:numId w:val="10"/>
        </w:numPr>
        <w:spacing w:before="240" w:after="120" w:line="276" w:lineRule="auto"/>
        <w:contextualSpacing w:val="0"/>
        <w:jc w:val="both"/>
        <w:rPr>
          <w:sz w:val="22"/>
          <w:szCs w:val="22"/>
        </w:rPr>
      </w:pPr>
      <w:r w:rsidRPr="00DF40DD">
        <w:rPr>
          <w:sz w:val="22"/>
          <w:szCs w:val="22"/>
        </w:rPr>
        <w:lastRenderedPageBreak/>
        <w:t>zaniechania realizacji umowy przez Wykonawcę a w szczególności w razie przerwania wykonywania robót z nieuzasadnionych przyczyn na dłużej niż 3 robocze,</w:t>
      </w:r>
    </w:p>
    <w:p w14:paraId="6D9AB436" w14:textId="77777777" w:rsidR="0091623D" w:rsidRPr="00DF40DD" w:rsidRDefault="0091623D" w:rsidP="00D165BB">
      <w:pPr>
        <w:pStyle w:val="Akapitzlist"/>
        <w:numPr>
          <w:ilvl w:val="0"/>
          <w:numId w:val="10"/>
        </w:numPr>
        <w:spacing w:before="240" w:after="120" w:line="276" w:lineRule="auto"/>
        <w:contextualSpacing w:val="0"/>
        <w:jc w:val="both"/>
        <w:rPr>
          <w:sz w:val="22"/>
          <w:szCs w:val="22"/>
        </w:rPr>
      </w:pPr>
      <w:r w:rsidRPr="00DF40DD">
        <w:rPr>
          <w:sz w:val="22"/>
          <w:szCs w:val="22"/>
        </w:rPr>
        <w:t>nie rozpoczęcia przez Wykonawcę realizacji robót objętych niniejszą umową bez uzasadnionych przyczyn w ciągu 7 dni od terminu, o którym mowa w § 3 oraz nie kontynuowania ich pomimo wezwania Zamawiającego na piśmie,</w:t>
      </w:r>
    </w:p>
    <w:p w14:paraId="630071DA" w14:textId="77777777" w:rsidR="0091623D" w:rsidRPr="00DF40DD" w:rsidRDefault="0091623D" w:rsidP="00D165BB">
      <w:pPr>
        <w:pStyle w:val="Akapitzlist"/>
        <w:numPr>
          <w:ilvl w:val="0"/>
          <w:numId w:val="10"/>
        </w:numPr>
        <w:spacing w:before="240" w:after="120" w:line="276" w:lineRule="auto"/>
        <w:contextualSpacing w:val="0"/>
        <w:jc w:val="both"/>
        <w:rPr>
          <w:sz w:val="22"/>
          <w:szCs w:val="22"/>
        </w:rPr>
      </w:pPr>
      <w:r w:rsidRPr="00DF40DD">
        <w:rPr>
          <w:sz w:val="22"/>
          <w:szCs w:val="22"/>
        </w:rPr>
        <w:t>nie</w:t>
      </w:r>
      <w:del w:id="532" w:author="Aleksandra Zimoch" w:date="2025-04-10T11:26:00Z">
        <w:r w:rsidRPr="00DF40DD" w:rsidDel="002109C6">
          <w:rPr>
            <w:sz w:val="22"/>
            <w:szCs w:val="22"/>
          </w:rPr>
          <w:delText xml:space="preserve"> </w:delText>
        </w:r>
      </w:del>
      <w:r w:rsidRPr="00DF40DD">
        <w:rPr>
          <w:sz w:val="22"/>
          <w:szCs w:val="22"/>
        </w:rPr>
        <w:t>przedłużenia przez Wykonawcę ważności wygasającego wymaganego zabezpieczenia należytego wykonania umowy</w:t>
      </w:r>
    </w:p>
    <w:p w14:paraId="231CAA50" w14:textId="77777777" w:rsidR="0091623D" w:rsidRPr="00DF40DD" w:rsidRDefault="0091623D" w:rsidP="00D165BB">
      <w:pPr>
        <w:pStyle w:val="Akapitzlist"/>
        <w:numPr>
          <w:ilvl w:val="0"/>
          <w:numId w:val="26"/>
        </w:numPr>
        <w:spacing w:before="240" w:after="120" w:line="276" w:lineRule="auto"/>
        <w:contextualSpacing w:val="0"/>
        <w:jc w:val="both"/>
        <w:rPr>
          <w:sz w:val="22"/>
          <w:szCs w:val="22"/>
        </w:rPr>
      </w:pPr>
      <w:r w:rsidRPr="00DF40DD">
        <w:rPr>
          <w:sz w:val="22"/>
          <w:szCs w:val="22"/>
        </w:rPr>
        <w:t>W razie nie</w:t>
      </w:r>
      <w:del w:id="533" w:author="Aleksandra Zimoch" w:date="2025-04-10T11:26:00Z">
        <w:r w:rsidRPr="00DF40DD" w:rsidDel="002109C6">
          <w:rPr>
            <w:sz w:val="22"/>
            <w:szCs w:val="22"/>
          </w:rPr>
          <w:delText xml:space="preserve"> </w:delText>
        </w:r>
      </w:del>
      <w:r w:rsidRPr="00DF40DD">
        <w:rPr>
          <w:sz w:val="22"/>
          <w:szCs w:val="22"/>
        </w:rPr>
        <w:t>wywiązania się przez Wykonawcę w przewidzianym w umowie terminie z obowiązków wymienionych w § 5 niniejszej umowy, Zamawiający ma prawo sporządzić jednostronnie i na koszt Wykonawcy inwentaryzację robót wraz z protokołem przekazania terenu budowy, zawiadamiając o tym na piśmie Wykonawcę oraz wprowadzić nowego wykonawcę do dalszej realizacji robót na koszt dotychczasowego Wykonawcy.</w:t>
      </w:r>
    </w:p>
    <w:p w14:paraId="1DBE8B0B" w14:textId="77777777" w:rsidR="0091623D" w:rsidRPr="00DF40DD" w:rsidRDefault="0091623D" w:rsidP="00D165BB">
      <w:pPr>
        <w:pStyle w:val="Akapitzlist"/>
        <w:numPr>
          <w:ilvl w:val="0"/>
          <w:numId w:val="26"/>
        </w:numPr>
        <w:spacing w:before="240" w:after="120" w:line="276" w:lineRule="auto"/>
        <w:contextualSpacing w:val="0"/>
        <w:jc w:val="both"/>
        <w:rPr>
          <w:sz w:val="22"/>
          <w:szCs w:val="22"/>
        </w:rPr>
      </w:pPr>
      <w:r w:rsidRPr="00DF40DD">
        <w:rPr>
          <w:sz w:val="22"/>
          <w:szCs w:val="22"/>
        </w:rPr>
        <w:t>W razie odstąpienia od umowy przez Zamawiającego, Wykonawca ma obowiązek wstrzymania realizacji robót w trybie natychmiastowym, zabezpieczenia niezakończonych prac oraz placu budowy a następnie opuszczenie terenu budowy.</w:t>
      </w:r>
    </w:p>
    <w:p w14:paraId="31E8DF84" w14:textId="77777777" w:rsidR="0091623D" w:rsidRPr="00DF40DD" w:rsidRDefault="0091623D" w:rsidP="00D165BB">
      <w:pPr>
        <w:pStyle w:val="Akapitzlist"/>
        <w:numPr>
          <w:ilvl w:val="0"/>
          <w:numId w:val="26"/>
        </w:numPr>
        <w:spacing w:before="240" w:after="120" w:line="276" w:lineRule="auto"/>
        <w:contextualSpacing w:val="0"/>
        <w:jc w:val="both"/>
        <w:rPr>
          <w:sz w:val="22"/>
          <w:szCs w:val="22"/>
        </w:rPr>
      </w:pPr>
      <w:r w:rsidRPr="00DF40DD">
        <w:rPr>
          <w:sz w:val="22"/>
          <w:szCs w:val="22"/>
        </w:rPr>
        <w:t>W razie odstąpienia od umowy wykonane roboty, prace tymczasowe oraz materiały opłacone przez Zamawiającego stanowią własność Zamawiającego i pozostają w jego dyspozycji po protokolarnym przekazaniu przez Wykonawcę.</w:t>
      </w:r>
    </w:p>
    <w:p w14:paraId="4DD39F79" w14:textId="77777777" w:rsidR="0091623D" w:rsidRPr="00DF40DD" w:rsidRDefault="0091623D" w:rsidP="00D165BB">
      <w:pPr>
        <w:pStyle w:val="Akapitzlist"/>
        <w:numPr>
          <w:ilvl w:val="0"/>
          <w:numId w:val="26"/>
        </w:numPr>
        <w:spacing w:before="240" w:after="120" w:line="276" w:lineRule="auto"/>
        <w:contextualSpacing w:val="0"/>
        <w:jc w:val="both"/>
        <w:rPr>
          <w:sz w:val="22"/>
          <w:szCs w:val="22"/>
        </w:rPr>
      </w:pPr>
      <w:r w:rsidRPr="00DF40DD">
        <w:rPr>
          <w:sz w:val="22"/>
          <w:szCs w:val="22"/>
        </w:rPr>
        <w:t>Jeżeli Zamawiający odstąpi od umowy z winy Wykonawcy komisja powołana przez Zamawiającego sprawdzi zakres robót wykonanych przez Wykonawcę oraz ich wartość. Dodatkowymi kosztami stanowiącymi różnicę pomiędzy kwotą wynagrodzenia należnego Wykonawcy zgodnie z § 8 ust. 2 niniejszej umowy w odniesieniu do robót, od realizacji, których odstąpiono a ceną wynegocjowaną z nowym Wykonawcą, Zamawiający obciąży dotychczasowego Wykonawcę.</w:t>
      </w:r>
    </w:p>
    <w:p w14:paraId="4A99BA9A" w14:textId="77777777" w:rsidR="0091623D" w:rsidRPr="00DF40DD" w:rsidRDefault="0091623D" w:rsidP="00D165BB">
      <w:pPr>
        <w:pStyle w:val="Akapitzlist"/>
        <w:numPr>
          <w:ilvl w:val="0"/>
          <w:numId w:val="26"/>
        </w:numPr>
        <w:spacing w:before="240" w:after="120" w:line="276" w:lineRule="auto"/>
        <w:contextualSpacing w:val="0"/>
        <w:jc w:val="both"/>
        <w:rPr>
          <w:sz w:val="22"/>
          <w:szCs w:val="22"/>
        </w:rPr>
      </w:pPr>
      <w:r w:rsidRPr="00DF40DD">
        <w:rPr>
          <w:sz w:val="22"/>
          <w:szCs w:val="22"/>
        </w:rPr>
        <w:t>Na poczet zabezpieczenia tych kosztów Zamawiający zatrzymuje pełną kwotę wynagrodzenia z tytułu realizacji robót określonych w protokole inwentaryzacji. Podstawą do wystawienia faktury przez Wykonawcę będzie w tym przypadku powiadomienie przez Zamawiającego o dokonaniu ostatecznego rozliczenia przedmiotu umowy z określeniem kwoty, jaka pozostała do uregulowania z tytułu wynagrodzenia za realizację prac określonych w protokole.</w:t>
      </w:r>
    </w:p>
    <w:p w14:paraId="06987107" w14:textId="77777777" w:rsidR="0091623D" w:rsidRPr="00DF40DD" w:rsidRDefault="0091623D" w:rsidP="00D165BB">
      <w:pPr>
        <w:pStyle w:val="Akapitzlist"/>
        <w:numPr>
          <w:ilvl w:val="0"/>
          <w:numId w:val="26"/>
        </w:numPr>
        <w:spacing w:before="240" w:after="120" w:line="276" w:lineRule="auto"/>
        <w:contextualSpacing w:val="0"/>
        <w:jc w:val="both"/>
        <w:rPr>
          <w:sz w:val="22"/>
          <w:szCs w:val="22"/>
        </w:rPr>
      </w:pPr>
      <w:r w:rsidRPr="00DF40DD">
        <w:rPr>
          <w:sz w:val="22"/>
          <w:szCs w:val="22"/>
        </w:rPr>
        <w:t xml:space="preserve">W razie odstąpienia od umowy z przyczyn, za które Wykonawca nie odpowiada, Zamawiający zobowiązany jest do odbioru robót wykonanych do dnia odstąpienia od umowy, zapłaty wynagrodzenia za wykonane roboty, pokrycia udokumentowanych kosztów poniesionych przez Wykonawcę, w szczególności odkupienia materiałów i urządzeń przeznaczonych na realizację przedmiotu umowy oraz przejęcia od Wykonawcy terenu budowy. </w:t>
      </w:r>
    </w:p>
    <w:p w14:paraId="76CD2EA1" w14:textId="3A149993" w:rsidR="00305667" w:rsidRPr="00CD3355" w:rsidDel="008E0969" w:rsidRDefault="0091623D" w:rsidP="00D165BB">
      <w:pPr>
        <w:pStyle w:val="Akapitzlist"/>
        <w:numPr>
          <w:ilvl w:val="0"/>
          <w:numId w:val="26"/>
        </w:numPr>
        <w:spacing w:before="240" w:after="120" w:line="276" w:lineRule="auto"/>
        <w:contextualSpacing w:val="0"/>
        <w:jc w:val="both"/>
        <w:rPr>
          <w:del w:id="534" w:author="aswiatkowski" w:date="2025-06-10T10:46:00Z" w16du:dateUtc="2025-06-10T08:46:00Z"/>
          <w:sz w:val="22"/>
          <w:szCs w:val="22"/>
        </w:rPr>
      </w:pPr>
      <w:r w:rsidRPr="00DF40DD">
        <w:rPr>
          <w:sz w:val="22"/>
          <w:szCs w:val="22"/>
        </w:rPr>
        <w:t>Wykonawcy przysługuje prawo odstąpienia od umowy, jeżeli Zamawiający zawiadomi Wykonawcę, iż wobec zaistnienia uprzednio nieprzewidzianych okoliczności nie będzie mógł spełnić swoich zobowiązań umownych wobec Wykonawcy.</w:t>
      </w:r>
    </w:p>
    <w:p w14:paraId="18BDC29C" w14:textId="77777777" w:rsidR="00014E5C" w:rsidRPr="008E0969" w:rsidRDefault="00014E5C" w:rsidP="008E0969">
      <w:pPr>
        <w:pStyle w:val="Akapitzlist"/>
        <w:numPr>
          <w:ilvl w:val="0"/>
          <w:numId w:val="26"/>
        </w:numPr>
        <w:spacing w:before="240" w:after="120" w:line="276" w:lineRule="auto"/>
        <w:contextualSpacing w:val="0"/>
        <w:jc w:val="both"/>
        <w:rPr>
          <w:ins w:id="535" w:author="aswiatkowski" w:date="2025-04-15T11:21:00Z" w16du:dateUtc="2025-04-15T09:21:00Z"/>
          <w:b/>
          <w:bCs/>
          <w:sz w:val="22"/>
          <w:szCs w:val="22"/>
          <w:rPrChange w:id="536" w:author="aswiatkowski" w:date="2025-06-10T10:46:00Z" w16du:dateUtc="2025-06-10T08:46:00Z">
            <w:rPr>
              <w:ins w:id="537" w:author="aswiatkowski" w:date="2025-04-15T11:21:00Z" w16du:dateUtc="2025-04-15T09:21:00Z"/>
            </w:rPr>
          </w:rPrChange>
        </w:rPr>
        <w:pPrChange w:id="538" w:author="aswiatkowski" w:date="2025-06-10T10:46:00Z" w16du:dateUtc="2025-06-10T08:46:00Z">
          <w:pPr>
            <w:spacing w:before="240" w:after="120" w:line="276" w:lineRule="auto"/>
            <w:jc w:val="center"/>
          </w:pPr>
        </w:pPrChange>
      </w:pPr>
    </w:p>
    <w:p w14:paraId="4FEE0A95" w14:textId="2041D60F" w:rsidR="0091623D" w:rsidRPr="002109C6" w:rsidRDefault="0091623D" w:rsidP="004415AA">
      <w:pPr>
        <w:spacing w:before="240" w:after="120" w:line="276" w:lineRule="auto"/>
        <w:jc w:val="center"/>
        <w:rPr>
          <w:b/>
          <w:bCs/>
          <w:sz w:val="22"/>
          <w:szCs w:val="22"/>
          <w:rPrChange w:id="539" w:author="Aleksandra Zimoch" w:date="2025-04-10T11:30:00Z">
            <w:rPr>
              <w:sz w:val="22"/>
              <w:szCs w:val="22"/>
            </w:rPr>
          </w:rPrChange>
        </w:rPr>
      </w:pPr>
      <w:r w:rsidRPr="002109C6">
        <w:rPr>
          <w:b/>
          <w:bCs/>
          <w:sz w:val="22"/>
          <w:szCs w:val="22"/>
          <w:rPrChange w:id="540" w:author="Aleksandra Zimoch" w:date="2025-04-10T11:30:00Z">
            <w:rPr>
              <w:sz w:val="22"/>
              <w:szCs w:val="22"/>
            </w:rPr>
          </w:rPrChange>
        </w:rPr>
        <w:t>§</w:t>
      </w:r>
      <w:del w:id="541" w:author="aswiatkowski" w:date="2025-06-10T10:46:00Z" w16du:dateUtc="2025-06-10T08:46:00Z">
        <w:r w:rsidRPr="002109C6" w:rsidDel="008E0969">
          <w:rPr>
            <w:b/>
            <w:bCs/>
            <w:sz w:val="22"/>
            <w:szCs w:val="22"/>
            <w:rPrChange w:id="542" w:author="Aleksandra Zimoch" w:date="2025-04-10T11:30:00Z">
              <w:rPr>
                <w:sz w:val="22"/>
                <w:szCs w:val="22"/>
              </w:rPr>
            </w:rPrChange>
          </w:rPr>
          <w:delText xml:space="preserve"> </w:delText>
        </w:r>
      </w:del>
      <w:r w:rsidRPr="002109C6">
        <w:rPr>
          <w:b/>
          <w:bCs/>
          <w:sz w:val="22"/>
          <w:szCs w:val="22"/>
          <w:rPrChange w:id="543" w:author="Aleksandra Zimoch" w:date="2025-04-10T11:30:00Z">
            <w:rPr>
              <w:sz w:val="22"/>
              <w:szCs w:val="22"/>
            </w:rPr>
          </w:rPrChange>
        </w:rPr>
        <w:t>15</w:t>
      </w:r>
    </w:p>
    <w:p w14:paraId="05C17888" w14:textId="27559D0C" w:rsidR="00DF40DD" w:rsidRPr="002109C6" w:rsidRDefault="00DF40DD" w:rsidP="004415AA">
      <w:pPr>
        <w:spacing w:before="240" w:after="120" w:line="276" w:lineRule="auto"/>
        <w:jc w:val="center"/>
        <w:rPr>
          <w:b/>
          <w:bCs/>
          <w:sz w:val="22"/>
          <w:szCs w:val="22"/>
          <w:rPrChange w:id="544" w:author="Aleksandra Zimoch" w:date="2025-04-10T11:30:00Z">
            <w:rPr>
              <w:sz w:val="22"/>
              <w:szCs w:val="22"/>
            </w:rPr>
          </w:rPrChange>
        </w:rPr>
      </w:pPr>
      <w:bookmarkStart w:id="545" w:name="_Hlk194580226"/>
      <w:r w:rsidRPr="002109C6">
        <w:rPr>
          <w:b/>
          <w:bCs/>
          <w:sz w:val="22"/>
          <w:szCs w:val="22"/>
          <w:rPrChange w:id="546" w:author="Aleksandra Zimoch" w:date="2025-04-10T11:30:00Z">
            <w:rPr>
              <w:sz w:val="22"/>
              <w:szCs w:val="22"/>
            </w:rPr>
          </w:rPrChange>
        </w:rPr>
        <w:t>Zmiany umowy</w:t>
      </w:r>
    </w:p>
    <w:p w14:paraId="322CE214" w14:textId="77777777" w:rsidR="00603F48" w:rsidRPr="00066CF6" w:rsidRDefault="00603F48" w:rsidP="00603F48">
      <w:pPr>
        <w:numPr>
          <w:ilvl w:val="0"/>
          <w:numId w:val="32"/>
        </w:numPr>
        <w:spacing w:after="200" w:line="276" w:lineRule="auto"/>
        <w:contextualSpacing/>
        <w:jc w:val="both"/>
        <w:rPr>
          <w:spacing w:val="-3"/>
          <w:sz w:val="22"/>
          <w:szCs w:val="22"/>
        </w:rPr>
      </w:pPr>
      <w:r w:rsidRPr="00066CF6">
        <w:rPr>
          <w:spacing w:val="-3"/>
          <w:sz w:val="22"/>
          <w:szCs w:val="22"/>
        </w:rPr>
        <w:lastRenderedPageBreak/>
        <w:t>W zakresie nieuregulowanym w umowie znajdują zastosowanie przepisy regulujące kwestię udzielania zamówień publicznych, a w zakresie niesprzecznym z tymi przepisami – Kodeks cywilny.</w:t>
      </w:r>
    </w:p>
    <w:p w14:paraId="7EE9F1AD" w14:textId="77777777" w:rsidR="00603F48" w:rsidRPr="00066CF6" w:rsidRDefault="00603F48" w:rsidP="00603F48">
      <w:pPr>
        <w:numPr>
          <w:ilvl w:val="0"/>
          <w:numId w:val="32"/>
        </w:numPr>
        <w:spacing w:after="200" w:line="276" w:lineRule="auto"/>
        <w:contextualSpacing/>
        <w:jc w:val="both"/>
        <w:rPr>
          <w:spacing w:val="-3"/>
          <w:sz w:val="22"/>
          <w:szCs w:val="22"/>
        </w:rPr>
      </w:pPr>
      <w:r w:rsidRPr="00066CF6">
        <w:rPr>
          <w:rFonts w:eastAsia="Calibri"/>
          <w:sz w:val="22"/>
          <w:szCs w:val="22"/>
        </w:rPr>
        <w:t>Zmiana postanowień zawartej umowy może nastąpić za zgodą obu stron wyrażoną na piśmie pod rygorem nieważności takiej zmiany z zachowaniem warunków przewidzianych w art. 455 Pzp.</w:t>
      </w:r>
    </w:p>
    <w:p w14:paraId="6FE986EF" w14:textId="77777777" w:rsidR="00603F48" w:rsidRPr="00066CF6" w:rsidRDefault="00603F48" w:rsidP="00603F48">
      <w:pPr>
        <w:numPr>
          <w:ilvl w:val="0"/>
          <w:numId w:val="32"/>
        </w:numPr>
        <w:spacing w:after="200" w:line="276" w:lineRule="auto"/>
        <w:contextualSpacing/>
        <w:jc w:val="both"/>
        <w:rPr>
          <w:spacing w:val="-3"/>
          <w:sz w:val="22"/>
          <w:szCs w:val="22"/>
        </w:rPr>
      </w:pPr>
      <w:r w:rsidRPr="00066CF6">
        <w:rPr>
          <w:rFonts w:eastAsia="Calibri"/>
          <w:sz w:val="22"/>
          <w:szCs w:val="22"/>
        </w:rPr>
        <w:t>Zamawiający na podstawie art. 455 ust. 1 pkt 1 ustawy - Prawo zamówień publicznych przewiduje możliwość dokonania zmiany umowy w formie aneksów w niżej wymienionych przypadkach:</w:t>
      </w:r>
    </w:p>
    <w:p w14:paraId="6CEA8039" w14:textId="77777777" w:rsidR="00603F48" w:rsidRPr="00066CF6" w:rsidRDefault="00603F48" w:rsidP="00603F48">
      <w:pPr>
        <w:widowControl w:val="0"/>
        <w:numPr>
          <w:ilvl w:val="1"/>
          <w:numId w:val="29"/>
        </w:numPr>
        <w:suppressAutoHyphens/>
        <w:autoSpaceDE w:val="0"/>
        <w:autoSpaceDN w:val="0"/>
        <w:adjustRightInd w:val="0"/>
        <w:spacing w:before="240" w:after="120" w:line="276" w:lineRule="auto"/>
        <w:ind w:left="709"/>
        <w:jc w:val="both"/>
        <w:rPr>
          <w:rFonts w:eastAsia="Calibri"/>
          <w:sz w:val="22"/>
          <w:szCs w:val="22"/>
        </w:rPr>
      </w:pPr>
      <w:r w:rsidRPr="00066CF6">
        <w:rPr>
          <w:rFonts w:eastAsia="Calibri"/>
          <w:sz w:val="22"/>
          <w:szCs w:val="22"/>
        </w:rPr>
        <w:t>zmiana terminu wykonania przedmiotu umowy;</w:t>
      </w:r>
    </w:p>
    <w:p w14:paraId="7B45FF38" w14:textId="77777777" w:rsidR="00603F48" w:rsidRPr="00066CF6" w:rsidRDefault="00603F48" w:rsidP="00603F48">
      <w:pPr>
        <w:widowControl w:val="0"/>
        <w:numPr>
          <w:ilvl w:val="1"/>
          <w:numId w:val="29"/>
        </w:numPr>
        <w:suppressAutoHyphens/>
        <w:autoSpaceDE w:val="0"/>
        <w:autoSpaceDN w:val="0"/>
        <w:adjustRightInd w:val="0"/>
        <w:spacing w:before="240" w:after="120" w:line="276" w:lineRule="auto"/>
        <w:ind w:left="709"/>
        <w:jc w:val="both"/>
        <w:rPr>
          <w:rFonts w:eastAsia="Calibri"/>
          <w:sz w:val="22"/>
          <w:szCs w:val="22"/>
        </w:rPr>
      </w:pPr>
      <w:r w:rsidRPr="00066CF6">
        <w:rPr>
          <w:rFonts w:eastAsia="Calibri"/>
          <w:sz w:val="22"/>
          <w:szCs w:val="22"/>
        </w:rPr>
        <w:t>zmiana sposobu spełnienia świadczenia</w:t>
      </w:r>
    </w:p>
    <w:p w14:paraId="475CF291" w14:textId="77777777" w:rsidR="00603F48" w:rsidRPr="00066CF6" w:rsidRDefault="00603F48" w:rsidP="00603F48">
      <w:pPr>
        <w:widowControl w:val="0"/>
        <w:numPr>
          <w:ilvl w:val="1"/>
          <w:numId w:val="29"/>
        </w:numPr>
        <w:suppressAutoHyphens/>
        <w:autoSpaceDE w:val="0"/>
        <w:autoSpaceDN w:val="0"/>
        <w:adjustRightInd w:val="0"/>
        <w:spacing w:before="240" w:after="120" w:line="276" w:lineRule="auto"/>
        <w:ind w:left="709"/>
        <w:jc w:val="both"/>
        <w:rPr>
          <w:rFonts w:eastAsia="Calibri"/>
          <w:sz w:val="22"/>
          <w:szCs w:val="22"/>
        </w:rPr>
      </w:pPr>
      <w:r w:rsidRPr="00066CF6">
        <w:rPr>
          <w:rFonts w:eastAsia="Calibri"/>
          <w:sz w:val="22"/>
          <w:szCs w:val="22"/>
        </w:rPr>
        <w:t>zmiana wynagrodzenia;</w:t>
      </w:r>
    </w:p>
    <w:p w14:paraId="53D27BD1" w14:textId="77777777" w:rsidR="00603F48" w:rsidRPr="00066CF6" w:rsidRDefault="00603F48" w:rsidP="00603F48">
      <w:pPr>
        <w:widowControl w:val="0"/>
        <w:numPr>
          <w:ilvl w:val="0"/>
          <w:numId w:val="32"/>
        </w:numPr>
        <w:suppressAutoHyphens/>
        <w:autoSpaceDE w:val="0"/>
        <w:autoSpaceDN w:val="0"/>
        <w:adjustRightInd w:val="0"/>
        <w:spacing w:before="240" w:after="120" w:line="276" w:lineRule="auto"/>
        <w:contextualSpacing/>
        <w:jc w:val="both"/>
        <w:rPr>
          <w:rFonts w:eastAsia="Calibri"/>
          <w:sz w:val="22"/>
          <w:szCs w:val="22"/>
        </w:rPr>
      </w:pPr>
      <w:r w:rsidRPr="00066CF6">
        <w:rPr>
          <w:rFonts w:eastAsia="Calibri"/>
          <w:sz w:val="22"/>
          <w:szCs w:val="22"/>
        </w:rPr>
        <w:t>Zmiana terminu wykonania przedmiotu umowy może nastąpić w następujących przypadkach:</w:t>
      </w:r>
    </w:p>
    <w:p w14:paraId="4CE4E448" w14:textId="77777777" w:rsidR="00603F48" w:rsidRDefault="00603F48" w:rsidP="00603F48">
      <w:pPr>
        <w:pStyle w:val="Akapitzlist"/>
        <w:widowControl w:val="0"/>
        <w:numPr>
          <w:ilvl w:val="1"/>
          <w:numId w:val="53"/>
        </w:numPr>
        <w:autoSpaceDE w:val="0"/>
        <w:autoSpaceDN w:val="0"/>
        <w:adjustRightInd w:val="0"/>
        <w:spacing w:before="240" w:after="120" w:line="276" w:lineRule="auto"/>
        <w:contextualSpacing w:val="0"/>
        <w:jc w:val="both"/>
        <w:rPr>
          <w:sz w:val="22"/>
          <w:szCs w:val="22"/>
        </w:rPr>
      </w:pPr>
      <w:r w:rsidRPr="008D24D8">
        <w:rPr>
          <w:sz w:val="22"/>
          <w:szCs w:val="22"/>
        </w:rPr>
        <w:t>zmiany wynikające z warunków atmosferycznych, które spowodowały niezawinione i niemożliwe do uniknięcia przez Wykonawcę opóźnienie, w szczególności w przypadku wystąpienia klęsk żywiołowych, lub warunków atmosferycznych odbiegających od typowych dla danej pory roku, uniemożliwiających prowadzenie robót budowlanych,</w:t>
      </w:r>
    </w:p>
    <w:p w14:paraId="04167274" w14:textId="77777777" w:rsidR="00603F48" w:rsidRDefault="00603F48" w:rsidP="00603F48">
      <w:pPr>
        <w:pStyle w:val="Akapitzlist"/>
        <w:widowControl w:val="0"/>
        <w:numPr>
          <w:ilvl w:val="1"/>
          <w:numId w:val="53"/>
        </w:numPr>
        <w:autoSpaceDE w:val="0"/>
        <w:autoSpaceDN w:val="0"/>
        <w:adjustRightInd w:val="0"/>
        <w:spacing w:before="240" w:after="120" w:line="276" w:lineRule="auto"/>
        <w:contextualSpacing w:val="0"/>
        <w:jc w:val="both"/>
        <w:rPr>
          <w:sz w:val="22"/>
          <w:szCs w:val="22"/>
        </w:rPr>
      </w:pPr>
      <w:r w:rsidRPr="008D24D8">
        <w:rPr>
          <w:sz w:val="22"/>
          <w:szCs w:val="22"/>
        </w:rPr>
        <w:t>zmiany będące następstwem okoliczności leżących po stronie Zamawiającego, które spowodowały niezawinione i niemożliwe do uniknięcia przez Wykonawcę opóźnienie, w szczególności wstrzymanie robót przez Zamawiającego,</w:t>
      </w:r>
    </w:p>
    <w:p w14:paraId="6C318CE0" w14:textId="219982AB" w:rsidR="00603F48" w:rsidRDefault="00603F48" w:rsidP="00603F48">
      <w:pPr>
        <w:pStyle w:val="Akapitzlist"/>
        <w:widowControl w:val="0"/>
        <w:numPr>
          <w:ilvl w:val="1"/>
          <w:numId w:val="53"/>
        </w:numPr>
        <w:autoSpaceDE w:val="0"/>
        <w:autoSpaceDN w:val="0"/>
        <w:adjustRightInd w:val="0"/>
        <w:spacing w:before="240" w:after="120" w:line="276" w:lineRule="auto"/>
        <w:contextualSpacing w:val="0"/>
        <w:jc w:val="both"/>
        <w:rPr>
          <w:sz w:val="22"/>
          <w:szCs w:val="22"/>
        </w:rPr>
      </w:pPr>
      <w:r w:rsidRPr="008D24D8">
        <w:rPr>
          <w:sz w:val="22"/>
          <w:szCs w:val="22"/>
        </w:rPr>
        <w:t xml:space="preserve">zmiany będące następstwem działania lub braku działania organów administracji i innych podmiotów, które spowodowały niezawinione i niemożliwe do uniknięcia przez Wykonawcę opóźnienie, w </w:t>
      </w:r>
      <w:del w:id="547" w:author="Aleksandra Zimoch" w:date="2025-04-10T11:31:00Z">
        <w:r w:rsidRPr="008D24D8" w:rsidDel="002109C6">
          <w:rPr>
            <w:sz w:val="22"/>
            <w:szCs w:val="22"/>
          </w:rPr>
          <w:delText> </w:delText>
        </w:r>
      </w:del>
      <w:r w:rsidRPr="008D24D8">
        <w:rPr>
          <w:sz w:val="22"/>
          <w:szCs w:val="22"/>
        </w:rPr>
        <w:t>szczególności w przypadku, gdy wydanie przez organy administracji lub inne podmioty decyzji, zezwoleń, uzgodnień itp. warunkuje rozpoczęcie lub kontynuowanie robót budowlanych, a decyzja, zezwolenie, uzgodnienie itp.  zostały wydane po zawarciu umowy. W takim przypadku możliwe jest wydłużenie terminu lub terminów wykonania umowy maksymalnie o czas, jaki minął od dnia zawarcia umowy do dnia uzyskania ostatecznej decyzji, zezwolenia lub uzgodnienia,</w:t>
      </w:r>
    </w:p>
    <w:p w14:paraId="43F66B2E" w14:textId="77777777" w:rsidR="00603F48" w:rsidRPr="008D24D8" w:rsidRDefault="00603F48" w:rsidP="00603F48">
      <w:pPr>
        <w:pStyle w:val="Akapitzlist"/>
        <w:widowControl w:val="0"/>
        <w:numPr>
          <w:ilvl w:val="1"/>
          <w:numId w:val="53"/>
        </w:numPr>
        <w:autoSpaceDE w:val="0"/>
        <w:autoSpaceDN w:val="0"/>
        <w:adjustRightInd w:val="0"/>
        <w:spacing w:before="240" w:after="120" w:line="276" w:lineRule="auto"/>
        <w:contextualSpacing w:val="0"/>
        <w:jc w:val="both"/>
        <w:rPr>
          <w:sz w:val="22"/>
          <w:szCs w:val="22"/>
        </w:rPr>
      </w:pPr>
      <w:r w:rsidRPr="008D24D8">
        <w:rPr>
          <w:sz w:val="22"/>
          <w:szCs w:val="22"/>
        </w:rPr>
        <w:t>konieczność wykonania robót zamiennych lub zamówień dodatkowych.</w:t>
      </w:r>
    </w:p>
    <w:p w14:paraId="5F7A9CA6" w14:textId="77777777" w:rsidR="00603F48" w:rsidRPr="00066CF6" w:rsidRDefault="00603F48" w:rsidP="00603F48">
      <w:pPr>
        <w:widowControl w:val="0"/>
        <w:numPr>
          <w:ilvl w:val="0"/>
          <w:numId w:val="32"/>
        </w:numPr>
        <w:suppressAutoHyphens/>
        <w:autoSpaceDE w:val="0"/>
        <w:autoSpaceDN w:val="0"/>
        <w:adjustRightInd w:val="0"/>
        <w:spacing w:before="240" w:after="120" w:line="276" w:lineRule="auto"/>
        <w:contextualSpacing/>
        <w:jc w:val="both"/>
        <w:rPr>
          <w:rFonts w:eastAsia="Calibri"/>
          <w:sz w:val="22"/>
          <w:szCs w:val="22"/>
        </w:rPr>
      </w:pPr>
      <w:r w:rsidRPr="00066CF6">
        <w:rPr>
          <w:rFonts w:eastAsia="Calibri"/>
          <w:sz w:val="22"/>
          <w:szCs w:val="22"/>
        </w:rPr>
        <w:t>Zmiana sposobu spełnienia świadczenia może nastąpić w następujących przypadkach:</w:t>
      </w:r>
    </w:p>
    <w:p w14:paraId="7DD87D71" w14:textId="77777777" w:rsidR="00603F48" w:rsidRPr="00066CF6" w:rsidRDefault="00603F48" w:rsidP="00603F48">
      <w:pPr>
        <w:widowControl w:val="0"/>
        <w:numPr>
          <w:ilvl w:val="1"/>
          <w:numId w:val="30"/>
        </w:numPr>
        <w:suppressAutoHyphens/>
        <w:autoSpaceDE w:val="0"/>
        <w:autoSpaceDN w:val="0"/>
        <w:adjustRightInd w:val="0"/>
        <w:spacing w:before="240" w:after="120" w:line="276" w:lineRule="auto"/>
        <w:ind w:left="709"/>
        <w:jc w:val="both"/>
        <w:rPr>
          <w:rFonts w:eastAsia="Calibri"/>
          <w:sz w:val="22"/>
          <w:szCs w:val="22"/>
        </w:rPr>
      </w:pPr>
      <w:r w:rsidRPr="00066CF6">
        <w:rPr>
          <w:rFonts w:eastAsia="Calibri"/>
          <w:sz w:val="22"/>
          <w:szCs w:val="22"/>
        </w:rPr>
        <w:t>zmiany technologiczne spowodowane w szczególności następującymi okolicznościami:</w:t>
      </w:r>
    </w:p>
    <w:p w14:paraId="755162E4" w14:textId="77777777" w:rsidR="00603F48" w:rsidRPr="00066CF6" w:rsidRDefault="00603F48" w:rsidP="00603F48">
      <w:pPr>
        <w:widowControl w:val="0"/>
        <w:numPr>
          <w:ilvl w:val="2"/>
          <w:numId w:val="29"/>
        </w:numPr>
        <w:tabs>
          <w:tab w:val="left" w:pos="105"/>
        </w:tabs>
        <w:suppressAutoHyphens/>
        <w:autoSpaceDE w:val="0"/>
        <w:autoSpaceDN w:val="0"/>
        <w:adjustRightInd w:val="0"/>
        <w:spacing w:before="240" w:after="120" w:line="276" w:lineRule="auto"/>
        <w:ind w:left="1134" w:hanging="430"/>
        <w:jc w:val="both"/>
        <w:rPr>
          <w:rFonts w:eastAsia="Calibri"/>
          <w:sz w:val="22"/>
          <w:szCs w:val="22"/>
        </w:rPr>
      </w:pPr>
      <w:r w:rsidRPr="00066CF6">
        <w:rPr>
          <w:rFonts w:eastAsia="Calibri"/>
          <w:sz w:val="22"/>
          <w:szCs w:val="22"/>
        </w:rPr>
        <w:t>z uwagi na możliwość osiągnięcia wymaganego efektu poprzez zastosowanie innych rozwiązań technicznych lub materiałowych zwiększających jakość, parametry techniczne lub eksploatacyjne obiektów budowlanych lub skracających termin realizacji zamówienia,</w:t>
      </w:r>
    </w:p>
    <w:p w14:paraId="4E4BB4FF" w14:textId="77777777" w:rsidR="00603F48" w:rsidRPr="00066CF6" w:rsidRDefault="00603F48" w:rsidP="00603F48">
      <w:pPr>
        <w:widowControl w:val="0"/>
        <w:numPr>
          <w:ilvl w:val="2"/>
          <w:numId w:val="29"/>
        </w:numPr>
        <w:tabs>
          <w:tab w:val="left" w:pos="105"/>
        </w:tabs>
        <w:suppressAutoHyphens/>
        <w:autoSpaceDE w:val="0"/>
        <w:autoSpaceDN w:val="0"/>
        <w:adjustRightInd w:val="0"/>
        <w:spacing w:before="240" w:after="120" w:line="276" w:lineRule="auto"/>
        <w:ind w:left="1134" w:hanging="430"/>
        <w:jc w:val="both"/>
        <w:rPr>
          <w:rFonts w:eastAsia="Calibri"/>
          <w:sz w:val="22"/>
          <w:szCs w:val="22"/>
        </w:rPr>
      </w:pPr>
      <w:r w:rsidRPr="00066CF6">
        <w:rPr>
          <w:rFonts w:eastAsia="Calibri"/>
          <w:sz w:val="22"/>
          <w:szCs w:val="22"/>
        </w:rPr>
        <w:t>pojawienie się na rynku materiałów lub urządzeń nowszej generacji pozwalających na poniesienie niższych kosztów realizacji przedmiotu umowy lub kosztów eksploatacji wykonanego przedmiotu umowy, lub umożliwiające uzyskanie lepszej jakości robót,</w:t>
      </w:r>
    </w:p>
    <w:p w14:paraId="496B7154" w14:textId="113BA74C" w:rsidR="00603F48" w:rsidRPr="00066CF6" w:rsidRDefault="00603F48" w:rsidP="00603F48">
      <w:pPr>
        <w:widowControl w:val="0"/>
        <w:numPr>
          <w:ilvl w:val="2"/>
          <w:numId w:val="29"/>
        </w:numPr>
        <w:tabs>
          <w:tab w:val="left" w:pos="105"/>
        </w:tabs>
        <w:suppressAutoHyphens/>
        <w:autoSpaceDE w:val="0"/>
        <w:autoSpaceDN w:val="0"/>
        <w:adjustRightInd w:val="0"/>
        <w:spacing w:before="240" w:after="120" w:line="276" w:lineRule="auto"/>
        <w:ind w:left="1134" w:hanging="430"/>
        <w:jc w:val="both"/>
        <w:rPr>
          <w:rFonts w:eastAsia="Calibri"/>
          <w:sz w:val="22"/>
          <w:szCs w:val="22"/>
        </w:rPr>
      </w:pPr>
      <w:r w:rsidRPr="00066CF6">
        <w:rPr>
          <w:rFonts w:eastAsia="Calibri"/>
          <w:sz w:val="22"/>
          <w:szCs w:val="22"/>
        </w:rPr>
        <w:t xml:space="preserve">pojawienie się nowszej technologii wykonania zaprojektowanych robót pozwalającej na skrócenie czasu realizacji inwestycji, jak również kosztów eksploatacji wykonanego przedmiotu umowy, </w:t>
      </w:r>
      <w:del w:id="548" w:author="aswiatkowski" w:date="2025-06-10T08:06:00Z" w16du:dateUtc="2025-06-10T06:06:00Z">
        <w:r w:rsidRPr="00227F0E" w:rsidDel="006C45C6">
          <w:rPr>
            <w:rFonts w:eastAsia="Calibri"/>
            <w:color w:val="EE0000"/>
            <w:sz w:val="22"/>
            <w:szCs w:val="22"/>
            <w:rPrChange w:id="549" w:author="mmazurkiewicz" w:date="2025-06-05T14:27:00Z" w16du:dateUtc="2025-06-05T12:27:00Z">
              <w:rPr>
                <w:rFonts w:eastAsia="Calibri"/>
                <w:sz w:val="22"/>
                <w:szCs w:val="22"/>
              </w:rPr>
            </w:rPrChange>
          </w:rPr>
          <w:delText>technologicznych,</w:delText>
        </w:r>
      </w:del>
    </w:p>
    <w:p w14:paraId="39E7836D" w14:textId="77777777" w:rsidR="00603F48" w:rsidRPr="00066CF6" w:rsidRDefault="00603F48" w:rsidP="00603F48">
      <w:pPr>
        <w:widowControl w:val="0"/>
        <w:numPr>
          <w:ilvl w:val="2"/>
          <w:numId w:val="29"/>
        </w:numPr>
        <w:tabs>
          <w:tab w:val="left" w:pos="105"/>
        </w:tabs>
        <w:suppressAutoHyphens/>
        <w:autoSpaceDE w:val="0"/>
        <w:autoSpaceDN w:val="0"/>
        <w:adjustRightInd w:val="0"/>
        <w:spacing w:before="240" w:after="120" w:line="276" w:lineRule="auto"/>
        <w:ind w:left="1134" w:hanging="430"/>
        <w:jc w:val="both"/>
        <w:rPr>
          <w:rFonts w:eastAsia="Calibri"/>
          <w:sz w:val="22"/>
          <w:szCs w:val="22"/>
        </w:rPr>
      </w:pPr>
      <w:r w:rsidRPr="00066CF6">
        <w:rPr>
          <w:rFonts w:eastAsia="Calibri"/>
          <w:sz w:val="22"/>
          <w:szCs w:val="22"/>
        </w:rPr>
        <w:t>zmiana decyzji, postanowień lub uzgodnień przez organy administracyjne i podmioty uzgadniające dokumentację projektową,</w:t>
      </w:r>
    </w:p>
    <w:p w14:paraId="01A9B342" w14:textId="77777777" w:rsidR="00603F48" w:rsidRPr="00066CF6" w:rsidRDefault="00603F48" w:rsidP="00603F48">
      <w:pPr>
        <w:widowControl w:val="0"/>
        <w:numPr>
          <w:ilvl w:val="2"/>
          <w:numId w:val="29"/>
        </w:numPr>
        <w:tabs>
          <w:tab w:val="left" w:pos="105"/>
        </w:tabs>
        <w:suppressAutoHyphens/>
        <w:autoSpaceDE w:val="0"/>
        <w:autoSpaceDN w:val="0"/>
        <w:adjustRightInd w:val="0"/>
        <w:spacing w:before="240" w:after="120" w:line="276" w:lineRule="auto"/>
        <w:ind w:left="1134" w:hanging="430"/>
        <w:jc w:val="both"/>
        <w:rPr>
          <w:rFonts w:eastAsia="Calibri"/>
          <w:sz w:val="22"/>
          <w:szCs w:val="22"/>
        </w:rPr>
      </w:pPr>
      <w:r w:rsidRPr="00066CF6">
        <w:rPr>
          <w:rFonts w:eastAsia="Calibri"/>
          <w:sz w:val="22"/>
          <w:szCs w:val="22"/>
        </w:rPr>
        <w:lastRenderedPageBreak/>
        <w:t>konieczność zrealizowania przedmiotu umowy przy zastosowaniu innych rozwiązań technicznych lub materiałowych ze względu na zmiany obowiązującego prawa,</w:t>
      </w:r>
    </w:p>
    <w:p w14:paraId="664EA977" w14:textId="77777777" w:rsidR="00603F48" w:rsidRPr="00066CF6" w:rsidRDefault="00603F48" w:rsidP="00603F48">
      <w:pPr>
        <w:widowControl w:val="0"/>
        <w:numPr>
          <w:ilvl w:val="1"/>
          <w:numId w:val="30"/>
        </w:numPr>
        <w:tabs>
          <w:tab w:val="left" w:pos="105"/>
        </w:tabs>
        <w:suppressAutoHyphens/>
        <w:autoSpaceDE w:val="0"/>
        <w:autoSpaceDN w:val="0"/>
        <w:adjustRightInd w:val="0"/>
        <w:spacing w:before="240" w:after="120" w:line="276" w:lineRule="auto"/>
        <w:ind w:left="709"/>
        <w:jc w:val="both"/>
        <w:rPr>
          <w:rFonts w:eastAsia="Calibri"/>
          <w:sz w:val="22"/>
          <w:szCs w:val="22"/>
        </w:rPr>
      </w:pPr>
      <w:r w:rsidRPr="00066CF6">
        <w:rPr>
          <w:rFonts w:eastAsia="Calibri"/>
          <w:sz w:val="22"/>
          <w:szCs w:val="22"/>
        </w:rPr>
        <w:t>zmiana osób wskazanych w ofercie wykonawcy lub w umowie, przy pomocy, których wykonawca realizuje przedmiot umowy, na inne osoby spełniające warunki określone w specyfikacji istotnych warunków zamówienia, według polityki kadrowej wykonawcy.</w:t>
      </w:r>
    </w:p>
    <w:p w14:paraId="72C826CD" w14:textId="77777777" w:rsidR="00603F48" w:rsidRPr="00066CF6" w:rsidRDefault="00603F48" w:rsidP="00603F48">
      <w:pPr>
        <w:widowControl w:val="0"/>
        <w:numPr>
          <w:ilvl w:val="1"/>
          <w:numId w:val="30"/>
        </w:numPr>
        <w:tabs>
          <w:tab w:val="left" w:pos="105"/>
        </w:tabs>
        <w:suppressAutoHyphens/>
        <w:autoSpaceDE w:val="0"/>
        <w:autoSpaceDN w:val="0"/>
        <w:adjustRightInd w:val="0"/>
        <w:spacing w:before="240" w:after="120" w:line="276" w:lineRule="auto"/>
        <w:ind w:left="709"/>
        <w:jc w:val="both"/>
        <w:rPr>
          <w:rFonts w:eastAsia="Calibri"/>
          <w:sz w:val="22"/>
          <w:szCs w:val="22"/>
        </w:rPr>
      </w:pPr>
      <w:r w:rsidRPr="00066CF6">
        <w:rPr>
          <w:rFonts w:eastAsia="Calibri"/>
          <w:sz w:val="22"/>
          <w:szCs w:val="22"/>
        </w:rPr>
        <w:t>zmiana zakresu przedmiotu umowy w wyniku rezygnacji przez Zamawiającego z realizacji części przedmiotu umowy wraz ze zmniejszeniem wynagrodzenia Wykonawcy,</w:t>
      </w:r>
    </w:p>
    <w:p w14:paraId="03857359" w14:textId="77777777" w:rsidR="00603F48" w:rsidRPr="00066CF6" w:rsidRDefault="00603F48" w:rsidP="00603F48">
      <w:pPr>
        <w:widowControl w:val="0"/>
        <w:numPr>
          <w:ilvl w:val="0"/>
          <w:numId w:val="32"/>
        </w:numPr>
        <w:suppressAutoHyphens/>
        <w:autoSpaceDE w:val="0"/>
        <w:autoSpaceDN w:val="0"/>
        <w:adjustRightInd w:val="0"/>
        <w:spacing w:before="240" w:after="120" w:line="276" w:lineRule="auto"/>
        <w:contextualSpacing/>
        <w:jc w:val="both"/>
        <w:rPr>
          <w:rFonts w:eastAsia="Calibri"/>
          <w:sz w:val="22"/>
          <w:szCs w:val="22"/>
        </w:rPr>
      </w:pPr>
      <w:r w:rsidRPr="00066CF6">
        <w:rPr>
          <w:rFonts w:eastAsia="Calibri"/>
          <w:sz w:val="22"/>
          <w:szCs w:val="22"/>
        </w:rPr>
        <w:t>Zamawiający na podstawie art. 436 ust. 4) pkt b) ustawy - Prawo zamówień publicznych przewiduje możliwość dokonania zmian wysokości wynagrodzenia w formie aneksów w niżej wymienionych przypadkach:</w:t>
      </w:r>
    </w:p>
    <w:p w14:paraId="31A6CDF6" w14:textId="77777777" w:rsidR="00603F48" w:rsidRPr="00066CF6" w:rsidRDefault="00603F48" w:rsidP="00603F48">
      <w:pPr>
        <w:widowControl w:val="0"/>
        <w:numPr>
          <w:ilvl w:val="2"/>
          <w:numId w:val="32"/>
        </w:numPr>
        <w:tabs>
          <w:tab w:val="left" w:pos="105"/>
        </w:tabs>
        <w:suppressAutoHyphens/>
        <w:autoSpaceDE w:val="0"/>
        <w:autoSpaceDN w:val="0"/>
        <w:adjustRightInd w:val="0"/>
        <w:spacing w:before="240" w:after="120" w:line="276" w:lineRule="auto"/>
        <w:ind w:left="1134" w:hanging="430"/>
        <w:jc w:val="both"/>
        <w:rPr>
          <w:rFonts w:eastAsia="Calibri"/>
          <w:sz w:val="22"/>
          <w:szCs w:val="22"/>
        </w:rPr>
      </w:pPr>
      <w:r w:rsidRPr="00066CF6">
        <w:rPr>
          <w:rFonts w:eastAsia="Calibri"/>
          <w:sz w:val="22"/>
          <w:szCs w:val="22"/>
        </w:rPr>
        <w:t>zmiany stawki podatku od towarów i usług oraz podatku akcyzowego,</w:t>
      </w:r>
    </w:p>
    <w:p w14:paraId="67382BC9" w14:textId="77777777" w:rsidR="00603F48" w:rsidRPr="00066CF6" w:rsidRDefault="00603F48" w:rsidP="00603F48">
      <w:pPr>
        <w:widowControl w:val="0"/>
        <w:numPr>
          <w:ilvl w:val="2"/>
          <w:numId w:val="32"/>
        </w:numPr>
        <w:tabs>
          <w:tab w:val="left" w:pos="105"/>
        </w:tabs>
        <w:suppressAutoHyphens/>
        <w:autoSpaceDE w:val="0"/>
        <w:autoSpaceDN w:val="0"/>
        <w:adjustRightInd w:val="0"/>
        <w:spacing w:before="240" w:after="120" w:line="276" w:lineRule="auto"/>
        <w:ind w:left="1134" w:hanging="430"/>
        <w:jc w:val="both"/>
        <w:rPr>
          <w:rFonts w:eastAsia="Calibri"/>
          <w:sz w:val="22"/>
          <w:szCs w:val="22"/>
        </w:rPr>
      </w:pPr>
      <w:r w:rsidRPr="00066CF6">
        <w:rPr>
          <w:rFonts w:eastAsia="Calibri"/>
          <w:sz w:val="22"/>
          <w:szCs w:val="22"/>
        </w:rPr>
        <w:t>zmiany wysokości minimalnego wynagrodzenia za pracę albo wysokości minimalnej stawki godzinowej, ustalonych na podstawie ustawy z dnia 10 października 2002 r. o minimalnym wynagrodzeniu za pracę,</w:t>
      </w:r>
    </w:p>
    <w:p w14:paraId="70F49A8E" w14:textId="77777777" w:rsidR="00603F48" w:rsidRPr="00066CF6" w:rsidRDefault="00603F48" w:rsidP="00603F48">
      <w:pPr>
        <w:widowControl w:val="0"/>
        <w:numPr>
          <w:ilvl w:val="2"/>
          <w:numId w:val="32"/>
        </w:numPr>
        <w:tabs>
          <w:tab w:val="left" w:pos="105"/>
        </w:tabs>
        <w:suppressAutoHyphens/>
        <w:autoSpaceDE w:val="0"/>
        <w:autoSpaceDN w:val="0"/>
        <w:adjustRightInd w:val="0"/>
        <w:spacing w:before="240" w:after="120" w:line="276" w:lineRule="auto"/>
        <w:ind w:left="1134" w:hanging="430"/>
        <w:jc w:val="both"/>
        <w:rPr>
          <w:rFonts w:eastAsia="Calibri"/>
          <w:sz w:val="22"/>
          <w:szCs w:val="22"/>
        </w:rPr>
      </w:pPr>
      <w:r w:rsidRPr="00066CF6">
        <w:rPr>
          <w:rFonts w:eastAsia="Calibri"/>
          <w:sz w:val="22"/>
          <w:szCs w:val="22"/>
        </w:rPr>
        <w:t>zmiany zasad podlegania ubezpieczeniom społecznym lub ubezpieczeniu zdrowotnemu lub wysokości stawki składki na ubezpieczenia społeczne lub ubezpieczenie zdrowotne,</w:t>
      </w:r>
    </w:p>
    <w:p w14:paraId="72DA1FEF" w14:textId="0BA78E34" w:rsidR="00603F48" w:rsidRPr="00066CF6" w:rsidRDefault="00603F48" w:rsidP="00603F48">
      <w:pPr>
        <w:widowControl w:val="0"/>
        <w:numPr>
          <w:ilvl w:val="2"/>
          <w:numId w:val="32"/>
        </w:numPr>
        <w:tabs>
          <w:tab w:val="left" w:pos="105"/>
        </w:tabs>
        <w:suppressAutoHyphens/>
        <w:autoSpaceDE w:val="0"/>
        <w:autoSpaceDN w:val="0"/>
        <w:adjustRightInd w:val="0"/>
        <w:spacing w:before="240" w:after="120" w:line="276" w:lineRule="auto"/>
        <w:ind w:left="1134" w:hanging="430"/>
        <w:jc w:val="both"/>
        <w:rPr>
          <w:rFonts w:eastAsia="Calibri"/>
          <w:sz w:val="22"/>
          <w:szCs w:val="22"/>
        </w:rPr>
      </w:pPr>
      <w:r w:rsidRPr="00066CF6">
        <w:rPr>
          <w:rFonts w:eastAsia="Calibri"/>
          <w:sz w:val="22"/>
          <w:szCs w:val="22"/>
        </w:rPr>
        <w:t>zasad gromadzenia i wysokości wpłat do pracowniczych planów kapitałowych, o których mowa w ustawie z dnia 4 października 2018 r. o pracowniczych planach kapitałowych (t.j. Dz. U. z 202</w:t>
      </w:r>
      <w:ins w:id="550" w:author="Aleksandra Zimoch" w:date="2025-04-10T11:31:00Z">
        <w:r w:rsidR="002109C6">
          <w:rPr>
            <w:rFonts w:eastAsia="Calibri"/>
            <w:sz w:val="22"/>
            <w:szCs w:val="22"/>
          </w:rPr>
          <w:t>4</w:t>
        </w:r>
      </w:ins>
      <w:del w:id="551" w:author="Aleksandra Zimoch" w:date="2025-04-10T11:31:00Z">
        <w:r w:rsidRPr="00066CF6" w:rsidDel="002109C6">
          <w:rPr>
            <w:rFonts w:eastAsia="Calibri"/>
            <w:sz w:val="22"/>
            <w:szCs w:val="22"/>
          </w:rPr>
          <w:delText>3</w:delText>
        </w:r>
      </w:del>
      <w:r w:rsidRPr="00066CF6">
        <w:rPr>
          <w:rFonts w:eastAsia="Calibri"/>
          <w:sz w:val="22"/>
          <w:szCs w:val="22"/>
        </w:rPr>
        <w:t xml:space="preserve"> r. poz. 4</w:t>
      </w:r>
      <w:ins w:id="552" w:author="Aleksandra Zimoch" w:date="2025-04-10T11:31:00Z">
        <w:r w:rsidR="00BD00D3">
          <w:rPr>
            <w:rFonts w:eastAsia="Calibri"/>
            <w:sz w:val="22"/>
            <w:szCs w:val="22"/>
          </w:rPr>
          <w:t>27</w:t>
        </w:r>
      </w:ins>
      <w:del w:id="553" w:author="Aleksandra Zimoch" w:date="2025-04-10T11:31:00Z">
        <w:r w:rsidRPr="00066CF6" w:rsidDel="00BD00D3">
          <w:rPr>
            <w:rFonts w:eastAsia="Calibri"/>
            <w:sz w:val="22"/>
            <w:szCs w:val="22"/>
          </w:rPr>
          <w:delText>6</w:delText>
        </w:r>
      </w:del>
      <w:r w:rsidRPr="00066CF6">
        <w:rPr>
          <w:rFonts w:eastAsia="Calibri"/>
          <w:sz w:val="22"/>
          <w:szCs w:val="22"/>
        </w:rPr>
        <w:t xml:space="preserve"> z </w:t>
      </w:r>
      <w:proofErr w:type="spellStart"/>
      <w:r w:rsidRPr="00066CF6">
        <w:rPr>
          <w:rFonts w:eastAsia="Calibri"/>
          <w:sz w:val="22"/>
          <w:szCs w:val="22"/>
        </w:rPr>
        <w:t>późn</w:t>
      </w:r>
      <w:proofErr w:type="spellEnd"/>
      <w:r w:rsidRPr="00066CF6">
        <w:rPr>
          <w:rFonts w:eastAsia="Calibri"/>
          <w:sz w:val="22"/>
          <w:szCs w:val="22"/>
        </w:rPr>
        <w:t>. zm.)</w:t>
      </w:r>
    </w:p>
    <w:p w14:paraId="350818D3" w14:textId="40B586F2" w:rsidR="00603F48" w:rsidRPr="00066CF6" w:rsidRDefault="00603F48" w:rsidP="00603F48">
      <w:pPr>
        <w:widowControl w:val="0"/>
        <w:numPr>
          <w:ilvl w:val="0"/>
          <w:numId w:val="32"/>
        </w:numPr>
        <w:tabs>
          <w:tab w:val="left" w:pos="105"/>
        </w:tabs>
        <w:suppressAutoHyphens/>
        <w:autoSpaceDE w:val="0"/>
        <w:autoSpaceDN w:val="0"/>
        <w:adjustRightInd w:val="0"/>
        <w:spacing w:before="240" w:after="120" w:line="276" w:lineRule="auto"/>
        <w:ind w:left="357" w:hanging="357"/>
        <w:jc w:val="both"/>
        <w:rPr>
          <w:rFonts w:eastAsia="Calibri"/>
          <w:sz w:val="22"/>
          <w:szCs w:val="22"/>
        </w:rPr>
      </w:pPr>
      <w:r w:rsidRPr="00066CF6">
        <w:rPr>
          <w:rFonts w:eastAsia="Calibri"/>
          <w:sz w:val="22"/>
          <w:szCs w:val="22"/>
        </w:rPr>
        <w:t xml:space="preserve">Zmiana wysokości wynagrodzenia o której mowa w ust. 6 będzie możliwa na zasadach i w sposób określony w niniejszym ust., jeżeli zmiany te będą miały wpływ na koszty wykonania Umowy przez Wykonawcę, z </w:t>
      </w:r>
      <w:del w:id="554" w:author="Aleksandra Zimoch" w:date="2025-04-10T11:31:00Z">
        <w:r w:rsidDel="00BD00D3">
          <w:rPr>
            <w:rFonts w:eastAsia="Calibri"/>
            <w:sz w:val="22"/>
            <w:szCs w:val="22"/>
          </w:rPr>
          <w:delText> </w:delText>
        </w:r>
      </w:del>
      <w:r w:rsidRPr="00066CF6">
        <w:rPr>
          <w:rFonts w:eastAsia="Calibri"/>
          <w:sz w:val="22"/>
          <w:szCs w:val="22"/>
        </w:rPr>
        <w:t xml:space="preserve">zastrzeżeniem, że Strony mogą dokonać zmiany wysokości wynagrodzenia należnego Wykonawcy, w </w:t>
      </w:r>
      <w:del w:id="555" w:author="Aleksandra Zimoch" w:date="2025-04-10T11:32:00Z">
        <w:r w:rsidDel="00BD00D3">
          <w:rPr>
            <w:rFonts w:eastAsia="Calibri"/>
            <w:sz w:val="22"/>
            <w:szCs w:val="22"/>
          </w:rPr>
          <w:delText> </w:delText>
        </w:r>
      </w:del>
      <w:r w:rsidRPr="00066CF6">
        <w:rPr>
          <w:rFonts w:eastAsia="Calibri"/>
          <w:sz w:val="22"/>
          <w:szCs w:val="22"/>
        </w:rPr>
        <w:t>przypadku zaistnienia przesłanek, o których mowa w ust. 6 pkt 2) - 4) nie wcześniej niż po upływie 12 miesięcy realizacji zamówienia:</w:t>
      </w:r>
    </w:p>
    <w:p w14:paraId="12AD1A04" w14:textId="1CC4F925" w:rsidR="00603F48" w:rsidRPr="00066CF6" w:rsidRDefault="00603F48" w:rsidP="00603F48">
      <w:pPr>
        <w:widowControl w:val="0"/>
        <w:numPr>
          <w:ilvl w:val="2"/>
          <w:numId w:val="32"/>
        </w:numPr>
        <w:tabs>
          <w:tab w:val="left" w:pos="105"/>
        </w:tabs>
        <w:suppressAutoHyphens/>
        <w:autoSpaceDE w:val="0"/>
        <w:autoSpaceDN w:val="0"/>
        <w:adjustRightInd w:val="0"/>
        <w:spacing w:before="240" w:after="120" w:line="276" w:lineRule="auto"/>
        <w:ind w:left="1134" w:hanging="425"/>
        <w:jc w:val="both"/>
        <w:rPr>
          <w:rFonts w:eastAsia="Calibri"/>
          <w:sz w:val="22"/>
          <w:szCs w:val="22"/>
        </w:rPr>
      </w:pPr>
      <w:r w:rsidRPr="00066CF6">
        <w:rPr>
          <w:rFonts w:eastAsia="Calibri"/>
          <w:sz w:val="22"/>
          <w:szCs w:val="22"/>
        </w:rPr>
        <w:t xml:space="preserve">zmiana wysokości wynagrodzenia należnego Wykonawcy w przypadku zaistnienia przesłanki, o </w:t>
      </w:r>
      <w:del w:id="556" w:author="Aleksandra Zimoch" w:date="2025-04-10T11:32:00Z">
        <w:r w:rsidDel="00BD00D3">
          <w:rPr>
            <w:rFonts w:eastAsia="Calibri"/>
            <w:sz w:val="22"/>
            <w:szCs w:val="22"/>
          </w:rPr>
          <w:delText> </w:delText>
        </w:r>
      </w:del>
      <w:r w:rsidRPr="00066CF6">
        <w:rPr>
          <w:rFonts w:eastAsia="Calibri"/>
          <w:sz w:val="22"/>
          <w:szCs w:val="22"/>
        </w:rPr>
        <w:t xml:space="preserve">której mowa w ust. 6 pkt </w:t>
      </w:r>
      <w:r w:rsidR="006C79F5">
        <w:rPr>
          <w:rFonts w:eastAsia="Calibri"/>
          <w:sz w:val="22"/>
          <w:szCs w:val="22"/>
        </w:rPr>
        <w:t>1</w:t>
      </w:r>
      <w:r w:rsidRPr="00066CF6">
        <w:rPr>
          <w:rFonts w:eastAsia="Calibri"/>
          <w:sz w:val="22"/>
          <w:szCs w:val="22"/>
        </w:rPr>
        <w:t>) powyżej, będzie odnosić się wyłącznie do części przedmiotu Umowy, do której zastosowanie znajdzie zmiana stawki podatku od towarów i usług po dniu wejścia w życie przepisów zmieniających stawkę podatku.</w:t>
      </w:r>
    </w:p>
    <w:p w14:paraId="15CBCA3F" w14:textId="70E58001" w:rsidR="00603F48" w:rsidRPr="00066CF6" w:rsidRDefault="00603F48" w:rsidP="00603F48">
      <w:pPr>
        <w:widowControl w:val="0"/>
        <w:numPr>
          <w:ilvl w:val="2"/>
          <w:numId w:val="32"/>
        </w:numPr>
        <w:tabs>
          <w:tab w:val="left" w:pos="105"/>
        </w:tabs>
        <w:suppressAutoHyphens/>
        <w:autoSpaceDE w:val="0"/>
        <w:autoSpaceDN w:val="0"/>
        <w:adjustRightInd w:val="0"/>
        <w:spacing w:before="240" w:after="120" w:line="276" w:lineRule="auto"/>
        <w:ind w:left="1134" w:hanging="425"/>
        <w:jc w:val="both"/>
        <w:rPr>
          <w:rFonts w:eastAsia="Calibri"/>
          <w:sz w:val="22"/>
          <w:szCs w:val="22"/>
        </w:rPr>
      </w:pPr>
      <w:r w:rsidRPr="00066CF6">
        <w:rPr>
          <w:rFonts w:eastAsia="Calibri"/>
          <w:sz w:val="22"/>
          <w:szCs w:val="22"/>
        </w:rPr>
        <w:t xml:space="preserve">w przypadku zmiany, o której mowa w ust. 6 pkt </w:t>
      </w:r>
      <w:r w:rsidR="006C79F5">
        <w:rPr>
          <w:rFonts w:eastAsia="Calibri"/>
          <w:sz w:val="22"/>
          <w:szCs w:val="22"/>
        </w:rPr>
        <w:t>1</w:t>
      </w:r>
      <w:r w:rsidRPr="00066CF6">
        <w:rPr>
          <w:rFonts w:eastAsia="Calibri"/>
          <w:sz w:val="22"/>
          <w:szCs w:val="22"/>
        </w:rPr>
        <w:t xml:space="preserve">), wartość wynagrodzenia netto nie zmieni się, a </w:t>
      </w:r>
      <w:del w:id="557" w:author="Aleksandra Zimoch" w:date="2025-04-10T11:32:00Z">
        <w:r w:rsidDel="00BD00D3">
          <w:rPr>
            <w:rFonts w:eastAsia="Calibri"/>
            <w:sz w:val="22"/>
            <w:szCs w:val="22"/>
          </w:rPr>
          <w:delText> </w:delText>
        </w:r>
      </w:del>
      <w:r w:rsidRPr="00066CF6">
        <w:rPr>
          <w:rFonts w:eastAsia="Calibri"/>
          <w:sz w:val="22"/>
          <w:szCs w:val="22"/>
        </w:rPr>
        <w:t>wartość wynagrodzenia brutto zostanie wyliczona na podstawie nowych przepisów.</w:t>
      </w:r>
    </w:p>
    <w:p w14:paraId="461A8E9B" w14:textId="74563068" w:rsidR="00603F48" w:rsidRPr="00066CF6" w:rsidRDefault="00603F48" w:rsidP="00603F48">
      <w:pPr>
        <w:widowControl w:val="0"/>
        <w:numPr>
          <w:ilvl w:val="2"/>
          <w:numId w:val="32"/>
        </w:numPr>
        <w:tabs>
          <w:tab w:val="left" w:pos="105"/>
        </w:tabs>
        <w:suppressAutoHyphens/>
        <w:autoSpaceDE w:val="0"/>
        <w:autoSpaceDN w:val="0"/>
        <w:adjustRightInd w:val="0"/>
        <w:spacing w:before="240" w:after="120" w:line="276" w:lineRule="auto"/>
        <w:ind w:left="1134" w:hanging="425"/>
        <w:jc w:val="both"/>
        <w:rPr>
          <w:rFonts w:eastAsia="Calibri"/>
          <w:sz w:val="22"/>
          <w:szCs w:val="22"/>
        </w:rPr>
      </w:pPr>
      <w:r w:rsidRPr="00066CF6">
        <w:rPr>
          <w:rFonts w:eastAsia="Calibri"/>
          <w:sz w:val="22"/>
          <w:szCs w:val="22"/>
        </w:rPr>
        <w:t xml:space="preserve">strony postanawiają, że w przypadku zmiany wynagrodzenia należnego Wykonawcy w przypadku zaistnienia przesłanki, o której mowa w ust. 6 pkt </w:t>
      </w:r>
      <w:r w:rsidR="006C79F5">
        <w:rPr>
          <w:rFonts w:eastAsia="Calibri"/>
          <w:sz w:val="22"/>
          <w:szCs w:val="22"/>
        </w:rPr>
        <w:t>1</w:t>
      </w:r>
      <w:r w:rsidRPr="00066CF6">
        <w:rPr>
          <w:rFonts w:eastAsia="Calibri"/>
          <w:sz w:val="22"/>
          <w:szCs w:val="22"/>
        </w:rPr>
        <w:t>) – wynagrodzenie Wykonawcy brutto przewidziane niniejszą Umową ulegnie zmianie odpowiedniej do zmiany wysokości podatku od towarów i usług (ulegnie korekcie o wysokość zmiany podatku VAT), przy czym powyższa zmiana będzie miała zastosowanie wyłącznie w odniesieniu do wynagrodzenia objętego fakturami wystawionymi po dacie wejścia w życie zmiany przepisów prawa wprowadzających nowe stawki podatku od towarów i usług.</w:t>
      </w:r>
    </w:p>
    <w:p w14:paraId="03DDA13C" w14:textId="77777777" w:rsidR="00603F48" w:rsidRPr="00066CF6" w:rsidRDefault="00603F48" w:rsidP="00603F48">
      <w:pPr>
        <w:widowControl w:val="0"/>
        <w:numPr>
          <w:ilvl w:val="2"/>
          <w:numId w:val="32"/>
        </w:numPr>
        <w:tabs>
          <w:tab w:val="left" w:pos="105"/>
        </w:tabs>
        <w:suppressAutoHyphens/>
        <w:autoSpaceDE w:val="0"/>
        <w:autoSpaceDN w:val="0"/>
        <w:adjustRightInd w:val="0"/>
        <w:spacing w:before="240" w:after="120" w:line="276" w:lineRule="auto"/>
        <w:ind w:left="1134" w:hanging="425"/>
        <w:jc w:val="both"/>
        <w:rPr>
          <w:rFonts w:eastAsia="Calibri"/>
          <w:sz w:val="22"/>
          <w:szCs w:val="22"/>
        </w:rPr>
      </w:pPr>
      <w:r w:rsidRPr="00066CF6">
        <w:rPr>
          <w:rFonts w:eastAsia="Calibri"/>
          <w:sz w:val="22"/>
          <w:szCs w:val="22"/>
        </w:rPr>
        <w:t xml:space="preserve">zmiana wysokości wynagrodzenia w przypadku zaistnienia przesłanki, o której mowa w ust. 6 pkt </w:t>
      </w:r>
      <w:r>
        <w:rPr>
          <w:rFonts w:eastAsia="Calibri"/>
          <w:sz w:val="22"/>
          <w:szCs w:val="22"/>
        </w:rPr>
        <w:t>2</w:t>
      </w:r>
      <w:r w:rsidRPr="00066CF6">
        <w:rPr>
          <w:rFonts w:eastAsia="Calibri"/>
          <w:sz w:val="22"/>
          <w:szCs w:val="22"/>
        </w:rPr>
        <w:t xml:space="preserve">), </w:t>
      </w:r>
      <w:r>
        <w:rPr>
          <w:rFonts w:eastAsia="Calibri"/>
          <w:sz w:val="22"/>
          <w:szCs w:val="22"/>
        </w:rPr>
        <w:t>3</w:t>
      </w:r>
      <w:r w:rsidRPr="00066CF6">
        <w:rPr>
          <w:rFonts w:eastAsia="Calibri"/>
          <w:sz w:val="22"/>
          <w:szCs w:val="22"/>
        </w:rPr>
        <w:t xml:space="preserve">) lub </w:t>
      </w:r>
      <w:r>
        <w:rPr>
          <w:rFonts w:eastAsia="Calibri"/>
          <w:sz w:val="22"/>
          <w:szCs w:val="22"/>
        </w:rPr>
        <w:t>4</w:t>
      </w:r>
      <w:r w:rsidRPr="00066CF6">
        <w:rPr>
          <w:rFonts w:eastAsia="Calibri"/>
          <w:sz w:val="22"/>
          <w:szCs w:val="22"/>
        </w:rPr>
        <w:t xml:space="preserve">) powyżej, będzie obejmować wyłącznie część wynagrodzenia należnego Wykonawcy, w </w:t>
      </w:r>
      <w:r>
        <w:rPr>
          <w:rFonts w:eastAsia="Calibri"/>
          <w:sz w:val="22"/>
          <w:szCs w:val="22"/>
        </w:rPr>
        <w:t> </w:t>
      </w:r>
      <w:r w:rsidRPr="00066CF6">
        <w:rPr>
          <w:rFonts w:eastAsia="Calibri"/>
          <w:sz w:val="22"/>
          <w:szCs w:val="22"/>
        </w:rPr>
        <w:t xml:space="preserve">odniesieniu do której nastąpiła zmiana wysokości kosztów wykonania Umowy przez Wykonawcę </w:t>
      </w:r>
      <w:r w:rsidRPr="00066CF6">
        <w:rPr>
          <w:rFonts w:eastAsia="Calibri"/>
          <w:sz w:val="22"/>
          <w:szCs w:val="22"/>
        </w:rPr>
        <w:lastRenderedPageBreak/>
        <w:t xml:space="preserve">w związku z wejściem w życie przepisów odpowiednio zmieniających wysokość minimalnego wynagrodzenia za pracę albo wysokość minimalnej stawki godzinowej lub dokonujących zmian w </w:t>
      </w:r>
      <w:r>
        <w:rPr>
          <w:rFonts w:eastAsia="Calibri"/>
          <w:sz w:val="22"/>
          <w:szCs w:val="22"/>
        </w:rPr>
        <w:t> </w:t>
      </w:r>
      <w:r w:rsidRPr="00066CF6">
        <w:rPr>
          <w:rFonts w:eastAsia="Calibri"/>
          <w:sz w:val="22"/>
          <w:szCs w:val="22"/>
        </w:rPr>
        <w:t xml:space="preserve">zakresie zasad podlegania ubezpieczeniom społecznym lub ubezpieczeniu zdrowotnemu lub w </w:t>
      </w:r>
      <w:r>
        <w:rPr>
          <w:rFonts w:eastAsia="Calibri"/>
          <w:sz w:val="22"/>
          <w:szCs w:val="22"/>
        </w:rPr>
        <w:t> </w:t>
      </w:r>
      <w:r w:rsidRPr="00066CF6">
        <w:rPr>
          <w:rFonts w:eastAsia="Calibri"/>
          <w:sz w:val="22"/>
          <w:szCs w:val="22"/>
        </w:rPr>
        <w:t>zakresie wysokości stawki składki na ubezpieczenia społeczne lub zdrowotne.</w:t>
      </w:r>
    </w:p>
    <w:p w14:paraId="687F34DD" w14:textId="77777777" w:rsidR="00603F48" w:rsidRPr="00066CF6" w:rsidRDefault="00603F48" w:rsidP="00603F48">
      <w:pPr>
        <w:widowControl w:val="0"/>
        <w:numPr>
          <w:ilvl w:val="2"/>
          <w:numId w:val="32"/>
        </w:numPr>
        <w:tabs>
          <w:tab w:val="left" w:pos="105"/>
        </w:tabs>
        <w:suppressAutoHyphens/>
        <w:autoSpaceDE w:val="0"/>
        <w:autoSpaceDN w:val="0"/>
        <w:adjustRightInd w:val="0"/>
        <w:spacing w:before="240" w:after="120" w:line="276" w:lineRule="auto"/>
        <w:ind w:left="1134" w:hanging="425"/>
        <w:jc w:val="both"/>
        <w:rPr>
          <w:rFonts w:eastAsia="Calibri"/>
          <w:sz w:val="22"/>
          <w:szCs w:val="22"/>
        </w:rPr>
      </w:pPr>
      <w:r w:rsidRPr="00066CF6">
        <w:rPr>
          <w:rFonts w:eastAsia="Calibri"/>
          <w:sz w:val="22"/>
          <w:szCs w:val="22"/>
        </w:rPr>
        <w:t xml:space="preserve">w przypadku zmiany, o której mowa w ust. 6 pkt </w:t>
      </w:r>
      <w:r>
        <w:rPr>
          <w:rFonts w:eastAsia="Calibri"/>
          <w:sz w:val="22"/>
          <w:szCs w:val="22"/>
        </w:rPr>
        <w:t>2</w:t>
      </w:r>
      <w:r w:rsidRPr="00066CF6">
        <w:rPr>
          <w:rFonts w:eastAsia="Calibri"/>
          <w:sz w:val="22"/>
          <w:szCs w:val="22"/>
        </w:rPr>
        <w:t xml:space="preserve">), wynagrodzenie Wykonawcy ulegnie zmianie o </w:t>
      </w:r>
      <w:del w:id="558" w:author="Aleksandra Zimoch" w:date="2025-04-10T11:32:00Z">
        <w:r w:rsidDel="00BD00D3">
          <w:rPr>
            <w:rFonts w:eastAsia="Calibri"/>
            <w:sz w:val="22"/>
            <w:szCs w:val="22"/>
          </w:rPr>
          <w:delText> </w:delText>
        </w:r>
      </w:del>
      <w:r w:rsidRPr="00066CF6">
        <w:rPr>
          <w:rFonts w:eastAsia="Calibri"/>
          <w:sz w:val="22"/>
          <w:szCs w:val="22"/>
        </w:rPr>
        <w:t>kwotę odpowiadającą wzrostowi kosztu Wykonawcy w związku ze zwiększeniem wysokości wynagrodzeń pracowników świadczących usługi na rzecz Zamawiającego na podstawie Umowy do wysokości aktualnie obowiązującego minimalnego wynagrodzenia za pracę albo wysokości minimalnej stawki godzinowej, z uwzględnieniem wszystkich obciążeń publicznoprawnych dotyczących kwoty wzrostu minimalnego wynagrodzenia.</w:t>
      </w:r>
    </w:p>
    <w:p w14:paraId="731BF9B8" w14:textId="77777777" w:rsidR="00603F48" w:rsidRPr="00066CF6" w:rsidRDefault="00603F48" w:rsidP="00603F48">
      <w:pPr>
        <w:widowControl w:val="0"/>
        <w:numPr>
          <w:ilvl w:val="2"/>
          <w:numId w:val="32"/>
        </w:numPr>
        <w:tabs>
          <w:tab w:val="left" w:pos="105"/>
        </w:tabs>
        <w:suppressAutoHyphens/>
        <w:autoSpaceDE w:val="0"/>
        <w:autoSpaceDN w:val="0"/>
        <w:adjustRightInd w:val="0"/>
        <w:spacing w:before="240" w:after="120" w:line="276" w:lineRule="auto"/>
        <w:ind w:left="1134" w:hanging="425"/>
        <w:jc w:val="both"/>
        <w:rPr>
          <w:rFonts w:eastAsia="Calibri"/>
          <w:sz w:val="22"/>
          <w:szCs w:val="22"/>
        </w:rPr>
      </w:pPr>
      <w:r w:rsidRPr="00066CF6">
        <w:rPr>
          <w:rFonts w:eastAsia="Calibri"/>
          <w:sz w:val="22"/>
          <w:szCs w:val="22"/>
        </w:rPr>
        <w:t xml:space="preserve">w przypadku zmiany, o której mowa w ust. 6 pkt </w:t>
      </w:r>
      <w:r>
        <w:rPr>
          <w:rFonts w:eastAsia="Calibri"/>
          <w:sz w:val="22"/>
          <w:szCs w:val="22"/>
        </w:rPr>
        <w:t>3</w:t>
      </w:r>
      <w:r w:rsidRPr="00066CF6">
        <w:rPr>
          <w:rFonts w:eastAsia="Calibri"/>
          <w:sz w:val="22"/>
          <w:szCs w:val="22"/>
        </w:rPr>
        <w:t xml:space="preserve">) lub pkt </w:t>
      </w:r>
      <w:r>
        <w:rPr>
          <w:rFonts w:eastAsia="Calibri"/>
          <w:sz w:val="22"/>
          <w:szCs w:val="22"/>
        </w:rPr>
        <w:t>4</w:t>
      </w:r>
      <w:r w:rsidRPr="00066CF6">
        <w:rPr>
          <w:rFonts w:eastAsia="Calibri"/>
          <w:sz w:val="22"/>
          <w:szCs w:val="22"/>
        </w:rPr>
        <w:t xml:space="preserve">), wynagrodzenie Wykonawcy ulegnie zmianie o kwotę odpowiadającą zmianie kosztu Wykonawcy ponoszonego w związku z wypłatą wynagrodzenia pracownikom świadczącym usługi na podstawie Umowy. Kwota odpowiadająca zmianie kosztu Wykonawcy będzie odnosić się wyłącznie do części wynagrodzenia pracowników świadczących usługi, o których mowa w zdaniu poprzedzającym, odpowiadającej zakresowi, w </w:t>
      </w:r>
      <w:del w:id="559" w:author="Aleksandra Zimoch" w:date="2025-04-10T11:32:00Z">
        <w:r w:rsidDel="00BD00D3">
          <w:rPr>
            <w:rFonts w:eastAsia="Calibri"/>
            <w:sz w:val="22"/>
            <w:szCs w:val="22"/>
          </w:rPr>
          <w:delText> </w:delText>
        </w:r>
      </w:del>
      <w:r w:rsidRPr="00066CF6">
        <w:rPr>
          <w:rFonts w:eastAsia="Calibri"/>
          <w:sz w:val="22"/>
          <w:szCs w:val="22"/>
        </w:rPr>
        <w:t>jakim wykonują oni prace bezpośrednio związane z realizacją przedmiotu Umowy.</w:t>
      </w:r>
    </w:p>
    <w:p w14:paraId="1347F637" w14:textId="77777777" w:rsidR="00603F48" w:rsidRPr="00066CF6" w:rsidRDefault="00603F48" w:rsidP="00603F48">
      <w:pPr>
        <w:widowControl w:val="0"/>
        <w:numPr>
          <w:ilvl w:val="2"/>
          <w:numId w:val="32"/>
        </w:numPr>
        <w:tabs>
          <w:tab w:val="left" w:pos="105"/>
        </w:tabs>
        <w:suppressAutoHyphens/>
        <w:autoSpaceDE w:val="0"/>
        <w:autoSpaceDN w:val="0"/>
        <w:adjustRightInd w:val="0"/>
        <w:spacing w:before="240" w:after="120" w:line="276" w:lineRule="auto"/>
        <w:ind w:left="1134" w:hanging="425"/>
        <w:jc w:val="both"/>
        <w:rPr>
          <w:rFonts w:eastAsia="Calibri"/>
          <w:sz w:val="22"/>
          <w:szCs w:val="22"/>
        </w:rPr>
      </w:pPr>
      <w:r w:rsidRPr="00066CF6">
        <w:rPr>
          <w:rFonts w:eastAsia="Calibri"/>
          <w:sz w:val="22"/>
          <w:szCs w:val="22"/>
        </w:rPr>
        <w:t xml:space="preserve">w celu zawarcia aneksu, o którym mowa w ust. 6, każda ze Stron może wystąpić do drugiej Strony z wnioskiem o dokonanie zmiany wysokości wynagrodzenia należnego Wykonawcy, wraz z </w:t>
      </w:r>
      <w:del w:id="560" w:author="Aleksandra Zimoch" w:date="2025-04-10T11:32:00Z">
        <w:r w:rsidDel="00BD00D3">
          <w:rPr>
            <w:rFonts w:eastAsia="Calibri"/>
            <w:sz w:val="22"/>
            <w:szCs w:val="22"/>
          </w:rPr>
          <w:delText> </w:delText>
        </w:r>
      </w:del>
      <w:r w:rsidRPr="00066CF6">
        <w:rPr>
          <w:rFonts w:eastAsia="Calibri"/>
          <w:sz w:val="22"/>
          <w:szCs w:val="22"/>
        </w:rPr>
        <w:t>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4ABD64E3" w14:textId="3791EDB0" w:rsidR="00603F48" w:rsidRPr="00066CF6" w:rsidRDefault="00603F48" w:rsidP="00603F48">
      <w:pPr>
        <w:widowControl w:val="0"/>
        <w:numPr>
          <w:ilvl w:val="2"/>
          <w:numId w:val="32"/>
        </w:numPr>
        <w:tabs>
          <w:tab w:val="left" w:pos="105"/>
        </w:tabs>
        <w:suppressAutoHyphens/>
        <w:autoSpaceDE w:val="0"/>
        <w:autoSpaceDN w:val="0"/>
        <w:adjustRightInd w:val="0"/>
        <w:spacing w:before="240" w:after="120" w:line="276" w:lineRule="auto"/>
        <w:ind w:left="1134" w:hanging="425"/>
        <w:jc w:val="both"/>
        <w:rPr>
          <w:rFonts w:eastAsia="Calibri"/>
          <w:sz w:val="22"/>
          <w:szCs w:val="22"/>
        </w:rPr>
      </w:pPr>
      <w:r w:rsidRPr="00066CF6">
        <w:rPr>
          <w:rFonts w:eastAsia="Calibri"/>
          <w:sz w:val="22"/>
          <w:szCs w:val="22"/>
        </w:rPr>
        <w:t xml:space="preserve">w przypadku zmian, o których mowa w ust. 6 pkt </w:t>
      </w:r>
      <w:r>
        <w:rPr>
          <w:rFonts w:eastAsia="Calibri"/>
          <w:sz w:val="22"/>
          <w:szCs w:val="22"/>
        </w:rPr>
        <w:t>2</w:t>
      </w:r>
      <w:r w:rsidRPr="00066CF6">
        <w:rPr>
          <w:rFonts w:eastAsia="Calibri"/>
          <w:sz w:val="22"/>
          <w:szCs w:val="22"/>
        </w:rPr>
        <w:t xml:space="preserve">), pkt </w:t>
      </w:r>
      <w:r>
        <w:rPr>
          <w:rFonts w:eastAsia="Calibri"/>
          <w:sz w:val="22"/>
          <w:szCs w:val="22"/>
        </w:rPr>
        <w:t>3</w:t>
      </w:r>
      <w:r w:rsidRPr="00066CF6">
        <w:rPr>
          <w:rFonts w:eastAsia="Calibri"/>
          <w:sz w:val="22"/>
          <w:szCs w:val="22"/>
        </w:rPr>
        <w:t xml:space="preserve">) lub pkt </w:t>
      </w:r>
      <w:r w:rsidR="006C79F5">
        <w:rPr>
          <w:rFonts w:eastAsia="Calibri"/>
          <w:sz w:val="22"/>
          <w:szCs w:val="22"/>
        </w:rPr>
        <w:t>4</w:t>
      </w:r>
      <w:r>
        <w:rPr>
          <w:rFonts w:eastAsia="Calibri"/>
          <w:sz w:val="22"/>
          <w:szCs w:val="22"/>
        </w:rPr>
        <w:t>)</w:t>
      </w:r>
      <w:r w:rsidRPr="00066CF6">
        <w:rPr>
          <w:rFonts w:eastAsia="Calibri"/>
          <w:sz w:val="22"/>
          <w:szCs w:val="22"/>
        </w:rPr>
        <w:t xml:space="preserve">, jeżeli z wnioskiem występuje Wykonawca, jest on zobowiązany dołączyć do wniosku dokumenty, z których będzie wynikać, w </w:t>
      </w:r>
      <w:del w:id="561" w:author="Aleksandra Zimoch" w:date="2025-04-10T11:32:00Z">
        <w:r w:rsidDel="00BD00D3">
          <w:rPr>
            <w:rFonts w:eastAsia="Calibri"/>
            <w:sz w:val="22"/>
            <w:szCs w:val="22"/>
          </w:rPr>
          <w:delText> </w:delText>
        </w:r>
      </w:del>
      <w:r w:rsidRPr="00066CF6">
        <w:rPr>
          <w:rFonts w:eastAsia="Calibri"/>
          <w:sz w:val="22"/>
          <w:szCs w:val="22"/>
        </w:rPr>
        <w:t xml:space="preserve">jakim zakresie zmiany te mają wpływ na koszty wykonania Umowy, w szczególności: </w:t>
      </w:r>
    </w:p>
    <w:p w14:paraId="5ED42830" w14:textId="77777777" w:rsidR="00603F48" w:rsidRPr="008E0969" w:rsidRDefault="00603F48" w:rsidP="00603F48">
      <w:pPr>
        <w:widowControl w:val="0"/>
        <w:numPr>
          <w:ilvl w:val="3"/>
          <w:numId w:val="32"/>
        </w:numPr>
        <w:tabs>
          <w:tab w:val="left" w:pos="105"/>
        </w:tabs>
        <w:suppressAutoHyphens/>
        <w:autoSpaceDE w:val="0"/>
        <w:autoSpaceDN w:val="0"/>
        <w:adjustRightInd w:val="0"/>
        <w:spacing w:before="240" w:after="120" w:line="276" w:lineRule="auto"/>
        <w:ind w:left="1560" w:hanging="426"/>
        <w:jc w:val="both"/>
        <w:rPr>
          <w:rFonts w:eastAsia="Calibri"/>
          <w:sz w:val="22"/>
          <w:szCs w:val="22"/>
        </w:rPr>
      </w:pPr>
      <w:r w:rsidRPr="008E0969">
        <w:rPr>
          <w:rFonts w:eastAsia="Calibri"/>
          <w:sz w:val="22"/>
          <w:szCs w:val="22"/>
        </w:rPr>
        <w:t xml:space="preserve">pisemne zestawienie wynagrodzeń (zarówno przed jak i po zmianie) pracowników świadczących usługi (bez ujawniania tzw. „danych wrażliwych”), wraz z określeniem zakresu, w jakim wykonują oni prace bezpośrednio związane z realizacją przedmiotu Umowy oraz części wynagrodzenia odpowiadającej temu zakresowi – w przypadku zmiany, o której mowa w ust. 6 pkt 2) powyżej, lub </w:t>
      </w:r>
    </w:p>
    <w:p w14:paraId="0C169D78" w14:textId="77777777" w:rsidR="00603F48" w:rsidRPr="00066CF6" w:rsidRDefault="00603F48" w:rsidP="00603F48">
      <w:pPr>
        <w:widowControl w:val="0"/>
        <w:numPr>
          <w:ilvl w:val="3"/>
          <w:numId w:val="32"/>
        </w:numPr>
        <w:tabs>
          <w:tab w:val="left" w:pos="105"/>
        </w:tabs>
        <w:suppressAutoHyphens/>
        <w:autoSpaceDE w:val="0"/>
        <w:autoSpaceDN w:val="0"/>
        <w:adjustRightInd w:val="0"/>
        <w:spacing w:before="240" w:after="120" w:line="276" w:lineRule="auto"/>
        <w:ind w:left="1560" w:hanging="426"/>
        <w:jc w:val="both"/>
        <w:rPr>
          <w:rFonts w:eastAsia="Calibri"/>
          <w:sz w:val="22"/>
          <w:szCs w:val="22"/>
        </w:rPr>
      </w:pPr>
      <w:r w:rsidRPr="00066CF6">
        <w:rPr>
          <w:rFonts w:eastAsia="Calibri"/>
          <w:sz w:val="22"/>
          <w:szCs w:val="22"/>
        </w:rPr>
        <w:t xml:space="preserve">pisemne zestawienie wynagrodzeń (zarówno przed jak i po zmianie) pracowników świadczących usługi (bez ujawniania tzw. „danych wrażliwych”), wraz z kwotami składek uiszczanych do Zakładu Ubezpieczeń Społecznych/Kasy Rolniczego Ubezpieczenia Społecznego w części finansowanej przez Wykonawcę albo odpowiednio składek uiszczanych w ramach pracowniczych planów kapitałowych w części finansowanej przez Wykonawcę, z </w:t>
      </w:r>
      <w:r>
        <w:rPr>
          <w:rFonts w:eastAsia="Calibri"/>
          <w:sz w:val="22"/>
          <w:szCs w:val="22"/>
        </w:rPr>
        <w:t> </w:t>
      </w:r>
      <w:r w:rsidRPr="00066CF6">
        <w:rPr>
          <w:rFonts w:eastAsia="Calibri"/>
          <w:sz w:val="22"/>
          <w:szCs w:val="22"/>
        </w:rPr>
        <w:t xml:space="preserve">określeniem zakresu (części etatu), w jakim wykonują oni prace bezpośrednio związane z </w:t>
      </w:r>
      <w:r>
        <w:rPr>
          <w:rFonts w:eastAsia="Calibri"/>
          <w:sz w:val="22"/>
          <w:szCs w:val="22"/>
        </w:rPr>
        <w:t> </w:t>
      </w:r>
      <w:r w:rsidRPr="00066CF6">
        <w:rPr>
          <w:rFonts w:eastAsia="Calibri"/>
          <w:sz w:val="22"/>
          <w:szCs w:val="22"/>
        </w:rPr>
        <w:t xml:space="preserve">realizacją przedmiotu Umowy oraz części wynagrodzenia odpowiadającej temu zakresowi – w przypadku zmiany, o której mowa w ust. 6 pkt </w:t>
      </w:r>
      <w:r>
        <w:rPr>
          <w:rFonts w:eastAsia="Calibri"/>
          <w:sz w:val="22"/>
          <w:szCs w:val="22"/>
        </w:rPr>
        <w:t>3</w:t>
      </w:r>
      <w:r w:rsidRPr="00066CF6">
        <w:rPr>
          <w:rFonts w:eastAsia="Calibri"/>
          <w:sz w:val="22"/>
          <w:szCs w:val="22"/>
        </w:rPr>
        <w:t xml:space="preserve">) lub pkt </w:t>
      </w:r>
      <w:r>
        <w:rPr>
          <w:rFonts w:eastAsia="Calibri"/>
          <w:sz w:val="22"/>
          <w:szCs w:val="22"/>
        </w:rPr>
        <w:t>4</w:t>
      </w:r>
      <w:r w:rsidRPr="00066CF6">
        <w:rPr>
          <w:rFonts w:eastAsia="Calibri"/>
          <w:sz w:val="22"/>
          <w:szCs w:val="22"/>
        </w:rPr>
        <w:t>).</w:t>
      </w:r>
    </w:p>
    <w:p w14:paraId="5AA3CAE0" w14:textId="74BF3505" w:rsidR="00603F48" w:rsidRPr="00066CF6" w:rsidRDefault="00603F48" w:rsidP="00603F48">
      <w:pPr>
        <w:widowControl w:val="0"/>
        <w:numPr>
          <w:ilvl w:val="2"/>
          <w:numId w:val="32"/>
        </w:numPr>
        <w:tabs>
          <w:tab w:val="left" w:pos="105"/>
        </w:tabs>
        <w:suppressAutoHyphens/>
        <w:autoSpaceDE w:val="0"/>
        <w:autoSpaceDN w:val="0"/>
        <w:adjustRightInd w:val="0"/>
        <w:spacing w:before="240" w:after="120" w:line="276" w:lineRule="auto"/>
        <w:ind w:left="1134" w:hanging="425"/>
        <w:jc w:val="both"/>
        <w:rPr>
          <w:rFonts w:eastAsia="Calibri"/>
          <w:sz w:val="22"/>
          <w:szCs w:val="22"/>
        </w:rPr>
      </w:pPr>
      <w:r w:rsidRPr="00066CF6">
        <w:rPr>
          <w:rFonts w:eastAsia="Calibri"/>
          <w:sz w:val="22"/>
          <w:szCs w:val="22"/>
        </w:rPr>
        <w:t xml:space="preserve">w przypadku zmiany, o której mowa w ust. 6 pkt </w:t>
      </w:r>
      <w:r>
        <w:rPr>
          <w:rFonts w:eastAsia="Calibri"/>
          <w:sz w:val="22"/>
          <w:szCs w:val="22"/>
        </w:rPr>
        <w:t>3</w:t>
      </w:r>
      <w:r w:rsidRPr="00066CF6">
        <w:rPr>
          <w:rFonts w:eastAsia="Calibri"/>
          <w:sz w:val="22"/>
          <w:szCs w:val="22"/>
        </w:rPr>
        <w:t xml:space="preserve">) lub pkt </w:t>
      </w:r>
      <w:r>
        <w:rPr>
          <w:rFonts w:eastAsia="Calibri"/>
          <w:sz w:val="22"/>
          <w:szCs w:val="22"/>
        </w:rPr>
        <w:t>4</w:t>
      </w:r>
      <w:r w:rsidRPr="00066CF6">
        <w:rPr>
          <w:rFonts w:eastAsia="Calibri"/>
          <w:sz w:val="22"/>
          <w:szCs w:val="22"/>
        </w:rPr>
        <w:t xml:space="preserve">),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7 </w:t>
      </w:r>
      <w:r w:rsidR="006C79F5">
        <w:rPr>
          <w:rFonts w:eastAsia="Calibri"/>
          <w:sz w:val="22"/>
          <w:szCs w:val="22"/>
        </w:rPr>
        <w:t>pkt</w:t>
      </w:r>
      <w:r>
        <w:rPr>
          <w:rFonts w:eastAsia="Calibri"/>
          <w:sz w:val="22"/>
          <w:szCs w:val="22"/>
        </w:rPr>
        <w:t xml:space="preserve">. </w:t>
      </w:r>
      <w:r w:rsidR="006C79F5">
        <w:rPr>
          <w:rFonts w:eastAsia="Calibri"/>
          <w:sz w:val="22"/>
          <w:szCs w:val="22"/>
        </w:rPr>
        <w:t>8</w:t>
      </w:r>
      <w:r w:rsidRPr="00066CF6">
        <w:rPr>
          <w:rFonts w:eastAsia="Calibri"/>
          <w:sz w:val="22"/>
          <w:szCs w:val="22"/>
        </w:rPr>
        <w:t xml:space="preserve">) </w:t>
      </w:r>
      <w:r w:rsidR="006C79F5">
        <w:rPr>
          <w:rFonts w:eastAsia="Calibri"/>
          <w:sz w:val="22"/>
          <w:szCs w:val="22"/>
        </w:rPr>
        <w:t>lit</w:t>
      </w:r>
      <w:r>
        <w:rPr>
          <w:rFonts w:eastAsia="Calibri"/>
          <w:sz w:val="22"/>
          <w:szCs w:val="22"/>
        </w:rPr>
        <w:t>.</w:t>
      </w:r>
      <w:r w:rsidRPr="00066CF6">
        <w:rPr>
          <w:rFonts w:eastAsia="Calibri"/>
          <w:sz w:val="22"/>
          <w:szCs w:val="22"/>
        </w:rPr>
        <w:t xml:space="preserve"> </w:t>
      </w:r>
      <w:r w:rsidR="006C79F5">
        <w:rPr>
          <w:rFonts w:eastAsia="Calibri"/>
          <w:sz w:val="22"/>
          <w:szCs w:val="22"/>
        </w:rPr>
        <w:t>b</w:t>
      </w:r>
      <w:r w:rsidRPr="00066CF6">
        <w:rPr>
          <w:rFonts w:eastAsia="Calibri"/>
          <w:sz w:val="22"/>
          <w:szCs w:val="22"/>
        </w:rPr>
        <w:t>).</w:t>
      </w:r>
    </w:p>
    <w:p w14:paraId="58AADBC0" w14:textId="51BD1ACE" w:rsidR="00603F48" w:rsidRPr="00066CF6" w:rsidRDefault="00603F48" w:rsidP="00603F48">
      <w:pPr>
        <w:widowControl w:val="0"/>
        <w:numPr>
          <w:ilvl w:val="2"/>
          <w:numId w:val="32"/>
        </w:numPr>
        <w:tabs>
          <w:tab w:val="left" w:pos="105"/>
        </w:tabs>
        <w:suppressAutoHyphens/>
        <w:autoSpaceDE w:val="0"/>
        <w:autoSpaceDN w:val="0"/>
        <w:adjustRightInd w:val="0"/>
        <w:spacing w:before="240" w:after="120" w:line="276" w:lineRule="auto"/>
        <w:ind w:left="1134" w:hanging="425"/>
        <w:jc w:val="both"/>
        <w:rPr>
          <w:rFonts w:eastAsia="Calibri"/>
          <w:sz w:val="22"/>
          <w:szCs w:val="22"/>
        </w:rPr>
      </w:pPr>
      <w:r w:rsidRPr="00066CF6">
        <w:rPr>
          <w:rFonts w:eastAsia="Calibri"/>
          <w:sz w:val="22"/>
          <w:szCs w:val="22"/>
        </w:rPr>
        <w:lastRenderedPageBreak/>
        <w:t xml:space="preserve">w terminie do 30 dni roboczych od dnia przekazania wniosku, o którym mowa w </w:t>
      </w:r>
      <w:r w:rsidR="0084611B">
        <w:rPr>
          <w:rFonts w:eastAsia="Calibri"/>
          <w:sz w:val="22"/>
          <w:szCs w:val="22"/>
        </w:rPr>
        <w:t>pkt</w:t>
      </w:r>
      <w:r w:rsidRPr="00066CF6">
        <w:rPr>
          <w:rFonts w:eastAsia="Calibri"/>
          <w:sz w:val="22"/>
          <w:szCs w:val="22"/>
        </w:rPr>
        <w:t xml:space="preserve">. </w:t>
      </w:r>
      <w:r w:rsidR="0084611B">
        <w:rPr>
          <w:rFonts w:eastAsia="Calibri"/>
          <w:sz w:val="22"/>
          <w:szCs w:val="22"/>
        </w:rPr>
        <w:t>7</w:t>
      </w:r>
      <w:r w:rsidRPr="00066CF6">
        <w:rPr>
          <w:rFonts w:eastAsia="Calibri"/>
          <w:sz w:val="22"/>
          <w:szCs w:val="22"/>
        </w:rPr>
        <w:t>), Strona, która otrzymała wniosek, przekaże drugiej Stronie informację o zakresie, w jakim zatwierdza wniosek oraz wskaże kwotę, o którą wynagrodzenie należne Wykonawcy powinno ulec zmianie, albo informację o niezatwierdzeniu wniosku wraz z uzasadnieniem.</w:t>
      </w:r>
    </w:p>
    <w:p w14:paraId="2DBD2F91" w14:textId="1F1649D1" w:rsidR="00603F48" w:rsidRPr="00066CF6" w:rsidRDefault="00603F48" w:rsidP="00603F48">
      <w:pPr>
        <w:widowControl w:val="0"/>
        <w:numPr>
          <w:ilvl w:val="2"/>
          <w:numId w:val="32"/>
        </w:numPr>
        <w:tabs>
          <w:tab w:val="left" w:pos="105"/>
        </w:tabs>
        <w:suppressAutoHyphens/>
        <w:autoSpaceDE w:val="0"/>
        <w:autoSpaceDN w:val="0"/>
        <w:adjustRightInd w:val="0"/>
        <w:spacing w:before="240" w:after="120" w:line="276" w:lineRule="auto"/>
        <w:ind w:left="1134" w:hanging="425"/>
        <w:jc w:val="both"/>
        <w:rPr>
          <w:rFonts w:eastAsia="Calibri"/>
          <w:sz w:val="22"/>
          <w:szCs w:val="22"/>
        </w:rPr>
      </w:pPr>
      <w:r w:rsidRPr="00066CF6">
        <w:rPr>
          <w:rFonts w:eastAsia="Calibri"/>
          <w:sz w:val="22"/>
          <w:szCs w:val="22"/>
        </w:rPr>
        <w:t xml:space="preserve">w przypadku otrzymania przez Stronę informacji o niezatwierdzeniu wniosku lub częściowym zatwierdzeniu wniosku, Strona ta może ponownie wystąpić z wnioskiem, o którym mowa w </w:t>
      </w:r>
      <w:r w:rsidR="0084611B">
        <w:rPr>
          <w:rFonts w:eastAsia="Calibri"/>
          <w:sz w:val="22"/>
          <w:szCs w:val="22"/>
        </w:rPr>
        <w:t>pkt</w:t>
      </w:r>
      <w:r w:rsidRPr="00066CF6">
        <w:rPr>
          <w:rFonts w:eastAsia="Calibri"/>
          <w:sz w:val="22"/>
          <w:szCs w:val="22"/>
        </w:rPr>
        <w:t xml:space="preserve">. </w:t>
      </w:r>
      <w:r w:rsidR="0084611B">
        <w:rPr>
          <w:rFonts w:eastAsia="Calibri"/>
          <w:sz w:val="22"/>
          <w:szCs w:val="22"/>
        </w:rPr>
        <w:t>7</w:t>
      </w:r>
      <w:r w:rsidRPr="00066CF6">
        <w:rPr>
          <w:rFonts w:eastAsia="Calibri"/>
          <w:sz w:val="22"/>
          <w:szCs w:val="22"/>
        </w:rPr>
        <w:t xml:space="preserve">). W takim przypadku przepisy </w:t>
      </w:r>
      <w:r w:rsidR="0084611B">
        <w:rPr>
          <w:rFonts w:eastAsia="Calibri"/>
          <w:sz w:val="22"/>
          <w:szCs w:val="22"/>
        </w:rPr>
        <w:t>pkt</w:t>
      </w:r>
      <w:r w:rsidRPr="00066CF6">
        <w:rPr>
          <w:rFonts w:eastAsia="Calibri"/>
          <w:sz w:val="22"/>
          <w:szCs w:val="22"/>
        </w:rPr>
        <w:t xml:space="preserve">. </w:t>
      </w:r>
      <w:r w:rsidR="0084611B">
        <w:rPr>
          <w:rFonts w:eastAsia="Calibri"/>
          <w:sz w:val="22"/>
          <w:szCs w:val="22"/>
        </w:rPr>
        <w:t>9</w:t>
      </w:r>
      <w:r w:rsidRPr="00066CF6">
        <w:rPr>
          <w:rFonts w:eastAsia="Calibri"/>
          <w:sz w:val="22"/>
          <w:szCs w:val="22"/>
        </w:rPr>
        <w:t xml:space="preserve">) – </w:t>
      </w:r>
      <w:r w:rsidR="0084611B">
        <w:rPr>
          <w:rFonts w:eastAsia="Calibri"/>
          <w:sz w:val="22"/>
          <w:szCs w:val="22"/>
        </w:rPr>
        <w:t>10</w:t>
      </w:r>
      <w:r w:rsidRPr="00066CF6">
        <w:rPr>
          <w:rFonts w:eastAsia="Calibri"/>
          <w:sz w:val="22"/>
          <w:szCs w:val="22"/>
        </w:rPr>
        <w:t>) stosuje się odpowiednio.</w:t>
      </w:r>
    </w:p>
    <w:p w14:paraId="0AA84DB0" w14:textId="77777777" w:rsidR="006404EA" w:rsidRDefault="00603F48" w:rsidP="006404EA">
      <w:pPr>
        <w:widowControl w:val="0"/>
        <w:numPr>
          <w:ilvl w:val="0"/>
          <w:numId w:val="32"/>
        </w:numPr>
        <w:suppressAutoHyphens/>
        <w:autoSpaceDE w:val="0"/>
        <w:autoSpaceDN w:val="0"/>
        <w:adjustRightInd w:val="0"/>
        <w:spacing w:line="276" w:lineRule="auto"/>
        <w:ind w:left="357" w:hanging="357"/>
        <w:jc w:val="both"/>
        <w:rPr>
          <w:ins w:id="562" w:author="aswiatkowski" w:date="2025-06-04T11:32:00Z" w16du:dateUtc="2025-06-04T09:32:00Z"/>
          <w:rFonts w:eastAsia="Calibri"/>
          <w:sz w:val="22"/>
          <w:szCs w:val="22"/>
        </w:rPr>
      </w:pPr>
      <w:r w:rsidRPr="00066CF6">
        <w:rPr>
          <w:rFonts w:eastAsia="Calibri"/>
          <w:sz w:val="22"/>
          <w:szCs w:val="22"/>
        </w:rPr>
        <w:t>zawarcie aneksu może nastąpić nie później niż w terminie 14 dni roboczych od dnia zatwierdzenia wniosku o dokonanie zmiany wysokości wynagrodzenia należnego Wykonawcy</w:t>
      </w:r>
      <w:bookmarkEnd w:id="545"/>
      <w:r w:rsidRPr="00066CF6">
        <w:rPr>
          <w:rFonts w:eastAsia="Calibri"/>
          <w:sz w:val="22"/>
          <w:szCs w:val="22"/>
        </w:rPr>
        <w:t>.</w:t>
      </w:r>
      <w:ins w:id="563" w:author="aswiatkowski" w:date="2025-06-04T11:32:00Z" w16du:dateUtc="2025-06-04T09:32:00Z">
        <w:r w:rsidR="006404EA" w:rsidRPr="006404EA">
          <w:rPr>
            <w:rFonts w:eastAsia="Calibri"/>
            <w:sz w:val="22"/>
            <w:szCs w:val="22"/>
          </w:rPr>
          <w:t xml:space="preserve"> </w:t>
        </w:r>
      </w:ins>
    </w:p>
    <w:p w14:paraId="1E5AE589" w14:textId="0C85F8D9" w:rsidR="006404EA" w:rsidRPr="00DF40DD" w:rsidRDefault="006404EA" w:rsidP="006404EA">
      <w:pPr>
        <w:widowControl w:val="0"/>
        <w:numPr>
          <w:ilvl w:val="0"/>
          <w:numId w:val="32"/>
        </w:numPr>
        <w:suppressAutoHyphens/>
        <w:autoSpaceDE w:val="0"/>
        <w:autoSpaceDN w:val="0"/>
        <w:adjustRightInd w:val="0"/>
        <w:spacing w:line="276" w:lineRule="auto"/>
        <w:ind w:left="357" w:hanging="357"/>
        <w:jc w:val="both"/>
        <w:rPr>
          <w:ins w:id="564" w:author="aswiatkowski" w:date="2025-06-04T11:32:00Z" w16du:dateUtc="2025-06-04T09:32:00Z"/>
          <w:rFonts w:eastAsia="Calibri"/>
          <w:sz w:val="22"/>
          <w:szCs w:val="22"/>
        </w:rPr>
      </w:pPr>
      <w:ins w:id="565" w:author="aswiatkowski" w:date="2025-06-04T11:32:00Z" w16du:dateUtc="2025-06-04T09:32:00Z">
        <w:r w:rsidRPr="00DF40DD">
          <w:rPr>
            <w:rFonts w:eastAsia="Calibri"/>
            <w:sz w:val="22"/>
            <w:szCs w:val="22"/>
          </w:rPr>
          <w:t>Zamawiający na podstawie art. 439 ustawy - Prawo zamówień publicznych przewiduje możliwość dokonania zmian wysokości wynagrodzenia w przypadku zmiany ceny materiałów lub kosztów związanych z realizacją Umowy na zasadach określonych w § 1</w:t>
        </w:r>
        <w:r>
          <w:rPr>
            <w:rFonts w:eastAsia="Calibri"/>
            <w:sz w:val="22"/>
            <w:szCs w:val="22"/>
          </w:rPr>
          <w:t>6</w:t>
        </w:r>
        <w:r w:rsidRPr="00DF40DD">
          <w:rPr>
            <w:rFonts w:eastAsia="Calibri"/>
            <w:sz w:val="22"/>
            <w:szCs w:val="22"/>
          </w:rPr>
          <w:t>.</w:t>
        </w:r>
      </w:ins>
    </w:p>
    <w:p w14:paraId="20246F3F" w14:textId="77777777" w:rsidR="006404EA" w:rsidRDefault="006404EA" w:rsidP="006404EA">
      <w:pPr>
        <w:spacing w:line="276" w:lineRule="auto"/>
        <w:contextualSpacing/>
        <w:rPr>
          <w:ins w:id="566" w:author="aswiatkowski" w:date="2025-06-04T11:32:00Z" w16du:dateUtc="2025-06-04T09:32:00Z"/>
          <w:color w:val="000000" w:themeColor="text1"/>
          <w:sz w:val="22"/>
          <w:szCs w:val="22"/>
        </w:rPr>
      </w:pPr>
    </w:p>
    <w:p w14:paraId="30CC7963" w14:textId="77777777" w:rsidR="006404EA" w:rsidRPr="00DF40DD" w:rsidRDefault="006404EA" w:rsidP="006404EA">
      <w:pPr>
        <w:spacing w:line="276" w:lineRule="auto"/>
        <w:contextualSpacing/>
        <w:jc w:val="center"/>
        <w:rPr>
          <w:ins w:id="567" w:author="aswiatkowski" w:date="2025-06-04T11:32:00Z" w16du:dateUtc="2025-06-04T09:32:00Z"/>
          <w:color w:val="000000" w:themeColor="text1"/>
          <w:sz w:val="22"/>
          <w:szCs w:val="22"/>
        </w:rPr>
      </w:pPr>
      <w:ins w:id="568" w:author="aswiatkowski" w:date="2025-06-04T11:32:00Z" w16du:dateUtc="2025-06-04T09:32:00Z">
        <w:r w:rsidRPr="00DF40DD">
          <w:rPr>
            <w:color w:val="000000" w:themeColor="text1"/>
            <w:sz w:val="22"/>
            <w:szCs w:val="22"/>
          </w:rPr>
          <w:t>§ 16.</w:t>
        </w:r>
      </w:ins>
    </w:p>
    <w:p w14:paraId="2F5998F7" w14:textId="77777777" w:rsidR="006404EA" w:rsidRPr="00DF40DD" w:rsidRDefault="006404EA" w:rsidP="006404EA">
      <w:pPr>
        <w:spacing w:line="276" w:lineRule="auto"/>
        <w:contextualSpacing/>
        <w:jc w:val="center"/>
        <w:rPr>
          <w:ins w:id="569" w:author="aswiatkowski" w:date="2025-06-04T11:32:00Z" w16du:dateUtc="2025-06-04T09:32:00Z"/>
          <w:color w:val="000000" w:themeColor="text1"/>
          <w:sz w:val="22"/>
          <w:szCs w:val="22"/>
        </w:rPr>
      </w:pPr>
    </w:p>
    <w:p w14:paraId="1B4E18F2" w14:textId="77777777" w:rsidR="006404EA" w:rsidRPr="002704A3" w:rsidRDefault="006404EA" w:rsidP="006404EA">
      <w:pPr>
        <w:spacing w:line="276" w:lineRule="auto"/>
        <w:contextualSpacing/>
        <w:jc w:val="center"/>
        <w:rPr>
          <w:ins w:id="570" w:author="aswiatkowski" w:date="2025-06-04T11:32:00Z" w16du:dateUtc="2025-06-04T09:32:00Z"/>
          <w:b/>
          <w:bCs/>
          <w:color w:val="000000" w:themeColor="text1"/>
          <w:sz w:val="22"/>
          <w:szCs w:val="22"/>
          <w:rPrChange w:id="571" w:author="aswiatkowski" w:date="2025-06-04T11:47:00Z" w16du:dateUtc="2025-06-04T09:47:00Z">
            <w:rPr>
              <w:ins w:id="572" w:author="aswiatkowski" w:date="2025-06-04T11:32:00Z" w16du:dateUtc="2025-06-04T09:32:00Z"/>
              <w:color w:val="000000" w:themeColor="text1"/>
              <w:sz w:val="22"/>
              <w:szCs w:val="22"/>
            </w:rPr>
          </w:rPrChange>
        </w:rPr>
      </w:pPr>
      <w:ins w:id="573" w:author="aswiatkowski" w:date="2025-06-04T11:32:00Z" w16du:dateUtc="2025-06-04T09:32:00Z">
        <w:r w:rsidRPr="002704A3">
          <w:rPr>
            <w:b/>
            <w:bCs/>
            <w:color w:val="000000" w:themeColor="text1"/>
            <w:sz w:val="22"/>
            <w:szCs w:val="22"/>
            <w:rPrChange w:id="574" w:author="aswiatkowski" w:date="2025-06-04T11:47:00Z" w16du:dateUtc="2025-06-04T09:47:00Z">
              <w:rPr>
                <w:color w:val="000000" w:themeColor="text1"/>
                <w:sz w:val="22"/>
                <w:szCs w:val="22"/>
              </w:rPr>
            </w:rPrChange>
          </w:rPr>
          <w:t>Klauzula waloryzacyjna</w:t>
        </w:r>
      </w:ins>
    </w:p>
    <w:p w14:paraId="1E1FADE5" w14:textId="77777777" w:rsidR="006404EA" w:rsidRPr="00DF40DD" w:rsidRDefault="006404EA" w:rsidP="006404EA">
      <w:pPr>
        <w:spacing w:line="276" w:lineRule="auto"/>
        <w:contextualSpacing/>
        <w:jc w:val="both"/>
        <w:rPr>
          <w:ins w:id="575" w:author="aswiatkowski" w:date="2025-06-04T11:32:00Z" w16du:dateUtc="2025-06-04T09:32:00Z"/>
          <w:color w:val="000000" w:themeColor="text1"/>
          <w:sz w:val="22"/>
          <w:szCs w:val="22"/>
        </w:rPr>
      </w:pPr>
    </w:p>
    <w:p w14:paraId="405EE396" w14:textId="77777777" w:rsidR="006404EA" w:rsidRPr="00DF40DD" w:rsidRDefault="006404EA" w:rsidP="006404EA">
      <w:pPr>
        <w:pStyle w:val="Akapitzlist"/>
        <w:numPr>
          <w:ilvl w:val="2"/>
          <w:numId w:val="33"/>
        </w:numPr>
        <w:suppressAutoHyphens w:val="0"/>
        <w:spacing w:line="276" w:lineRule="auto"/>
        <w:ind w:left="357" w:hanging="357"/>
        <w:jc w:val="both"/>
        <w:rPr>
          <w:ins w:id="576" w:author="aswiatkowski" w:date="2025-06-04T11:32:00Z" w16du:dateUtc="2025-06-04T09:32:00Z"/>
          <w:iCs/>
          <w:color w:val="000000" w:themeColor="text1"/>
          <w:sz w:val="22"/>
          <w:szCs w:val="22"/>
        </w:rPr>
      </w:pPr>
      <w:ins w:id="577" w:author="aswiatkowski" w:date="2025-06-04T11:32:00Z" w16du:dateUtc="2025-06-04T09:32:00Z">
        <w:r w:rsidRPr="00DF40DD">
          <w:rPr>
            <w:iCs/>
            <w:color w:val="000000" w:themeColor="text1"/>
            <w:sz w:val="22"/>
            <w:szCs w:val="22"/>
          </w:rPr>
          <w:t xml:space="preserve">Strony dopuszczają możliwość zmiany wynagrodzenia z tytułu realizacji umowy w niżej opisanej sytuacji: </w:t>
        </w:r>
      </w:ins>
    </w:p>
    <w:p w14:paraId="134DD094" w14:textId="77777777" w:rsidR="006404EA" w:rsidRPr="00DF40DD" w:rsidRDefault="006404EA" w:rsidP="006404EA">
      <w:pPr>
        <w:pStyle w:val="Tekstkomentarza"/>
        <w:numPr>
          <w:ilvl w:val="0"/>
          <w:numId w:val="36"/>
        </w:numPr>
        <w:spacing w:after="200" w:line="276" w:lineRule="auto"/>
        <w:jc w:val="both"/>
        <w:rPr>
          <w:ins w:id="578" w:author="aswiatkowski" w:date="2025-06-04T11:32:00Z" w16du:dateUtc="2025-06-04T09:32:00Z"/>
          <w:sz w:val="22"/>
          <w:szCs w:val="22"/>
        </w:rPr>
      </w:pPr>
      <w:ins w:id="579" w:author="aswiatkowski" w:date="2025-06-04T11:32:00Z" w16du:dateUtc="2025-06-04T09:32:00Z">
        <w:r w:rsidRPr="00DF40DD">
          <w:rPr>
            <w:sz w:val="22"/>
            <w:szCs w:val="22"/>
          </w:rPr>
          <w:t>Na   podstawie   art.   439   ustawy   Pzp,   Strony   przewidują   możliwość   wprowadzenia   zmian wysokości wynagrodzenia należnego Wykonawcy, w przypadku zmiany cen materiałów lub kosztów związanych z realizacją przedmiotu Umowy.  Przez zmianę ceny materiałów lub kosztów rozumie się wzrost odpowiednio cen lub kosztów, jak i ich obniżenie, względem ceny lub kosztu przyjętych w celu ustalenia wynagrodzenia Wykonawcy zawartego w ofercie.</w:t>
        </w:r>
      </w:ins>
    </w:p>
    <w:p w14:paraId="2B478480" w14:textId="77777777" w:rsidR="006404EA" w:rsidRPr="00DF40DD" w:rsidRDefault="006404EA" w:rsidP="006404EA">
      <w:pPr>
        <w:pStyle w:val="Tekstkomentarza"/>
        <w:numPr>
          <w:ilvl w:val="0"/>
          <w:numId w:val="36"/>
        </w:numPr>
        <w:spacing w:after="200" w:line="276" w:lineRule="auto"/>
        <w:jc w:val="both"/>
        <w:rPr>
          <w:ins w:id="580" w:author="aswiatkowski" w:date="2025-06-04T11:32:00Z" w16du:dateUtc="2025-06-04T09:32:00Z"/>
          <w:sz w:val="22"/>
          <w:szCs w:val="22"/>
        </w:rPr>
      </w:pPr>
      <w:ins w:id="581" w:author="aswiatkowski" w:date="2025-06-04T11:32:00Z" w16du:dateUtc="2025-06-04T09:32:00Z">
        <w:r w:rsidRPr="00DF40DD">
          <w:rPr>
            <w:sz w:val="22"/>
            <w:szCs w:val="22"/>
          </w:rPr>
          <w:t xml:space="preserve">Podstawą do wprowadzenia zmian w wysokości stawek jednostkowych netto określonych w kosztorysie będzie zmiana poziomu cen materiałów lub kosztów zawartych </w:t>
        </w:r>
        <w:r w:rsidRPr="00DF40DD">
          <w:rPr>
            <w:color w:val="000000"/>
            <w:sz w:val="22"/>
            <w:szCs w:val="22"/>
          </w:rPr>
          <w:t>w biuletynie   SEKOCENBUD.   Zmiana   każdej   ze   stawek   jednostkowych   netto   określonych w kosztorysie rozpatrywana będzie niezależnie.</w:t>
        </w:r>
      </w:ins>
    </w:p>
    <w:p w14:paraId="71B2E7F5" w14:textId="77777777" w:rsidR="006404EA" w:rsidRPr="00DF40DD" w:rsidRDefault="006404EA" w:rsidP="006404EA">
      <w:pPr>
        <w:pStyle w:val="Tekstkomentarza"/>
        <w:numPr>
          <w:ilvl w:val="0"/>
          <w:numId w:val="36"/>
        </w:numPr>
        <w:spacing w:after="200" w:line="276" w:lineRule="auto"/>
        <w:jc w:val="both"/>
        <w:rPr>
          <w:ins w:id="582" w:author="aswiatkowski" w:date="2025-06-04T11:32:00Z" w16du:dateUtc="2025-06-04T09:32:00Z"/>
          <w:sz w:val="22"/>
          <w:szCs w:val="22"/>
        </w:rPr>
      </w:pPr>
      <w:ins w:id="583" w:author="aswiatkowski" w:date="2025-06-04T11:32:00Z" w16du:dateUtc="2025-06-04T09:32:00Z">
        <w:r w:rsidRPr="00DF40DD">
          <w:rPr>
            <w:color w:val="000000"/>
            <w:sz w:val="22"/>
            <w:szCs w:val="22"/>
          </w:rPr>
          <w:t>Zmiany w wysokości stawek jednostkowych netto określonych w kosztorysie będą na podstawie wniosku złożonego przez Stronę. Wniosek winien zawierać w szczególności:</w:t>
        </w:r>
      </w:ins>
    </w:p>
    <w:p w14:paraId="77798A73" w14:textId="77777777" w:rsidR="006404EA" w:rsidRPr="00DF40DD" w:rsidRDefault="006404EA" w:rsidP="006404EA">
      <w:pPr>
        <w:pStyle w:val="Tekstkomentarza"/>
        <w:numPr>
          <w:ilvl w:val="0"/>
          <w:numId w:val="37"/>
        </w:numPr>
        <w:spacing w:after="200" w:line="276" w:lineRule="auto"/>
        <w:jc w:val="both"/>
        <w:rPr>
          <w:ins w:id="584" w:author="aswiatkowski" w:date="2025-06-04T11:32:00Z" w16du:dateUtc="2025-06-04T09:32:00Z"/>
          <w:sz w:val="22"/>
          <w:szCs w:val="22"/>
        </w:rPr>
      </w:pPr>
      <w:ins w:id="585" w:author="aswiatkowski" w:date="2025-06-04T11:32:00Z" w16du:dateUtc="2025-06-04T09:32:00Z">
        <w:r w:rsidRPr="00DF40DD">
          <w:rPr>
            <w:color w:val="000000"/>
            <w:sz w:val="22"/>
            <w:szCs w:val="22"/>
          </w:rPr>
          <w:t xml:space="preserve">wskazanie stawki lub stawek jednostkowych netto określonych w </w:t>
        </w:r>
        <w:r w:rsidRPr="00DF40DD">
          <w:rPr>
            <w:sz w:val="22"/>
            <w:szCs w:val="22"/>
          </w:rPr>
          <w:t xml:space="preserve">kosztorysie </w:t>
        </w:r>
        <w:r w:rsidRPr="00DF40DD">
          <w:rPr>
            <w:color w:val="000000"/>
            <w:sz w:val="22"/>
            <w:szCs w:val="22"/>
          </w:rPr>
          <w:t>proponowanych do waloryzacji;</w:t>
        </w:r>
      </w:ins>
    </w:p>
    <w:p w14:paraId="0CC16613" w14:textId="77777777" w:rsidR="006404EA" w:rsidRPr="00DF40DD" w:rsidRDefault="006404EA" w:rsidP="006404EA">
      <w:pPr>
        <w:pStyle w:val="Tekstkomentarza"/>
        <w:numPr>
          <w:ilvl w:val="0"/>
          <w:numId w:val="37"/>
        </w:numPr>
        <w:spacing w:after="200" w:line="276" w:lineRule="auto"/>
        <w:jc w:val="both"/>
        <w:rPr>
          <w:ins w:id="586" w:author="aswiatkowski" w:date="2025-06-04T11:32:00Z" w16du:dateUtc="2025-06-04T09:32:00Z"/>
          <w:sz w:val="22"/>
          <w:szCs w:val="22"/>
        </w:rPr>
      </w:pPr>
      <w:ins w:id="587" w:author="aswiatkowski" w:date="2025-06-04T11:32:00Z" w16du:dateUtc="2025-06-04T09:32:00Z">
        <w:r w:rsidRPr="00DF40DD">
          <w:rPr>
            <w:color w:val="000000"/>
            <w:sz w:val="22"/>
            <w:szCs w:val="22"/>
          </w:rPr>
          <w:t>weryfikację poziomu zmiany cen lub kosztów, o której mowa w ust. 5, sporządzoną oddzielnie dla każdej stawki proponowanej do waloryzacji;</w:t>
        </w:r>
      </w:ins>
    </w:p>
    <w:p w14:paraId="7275A9F6" w14:textId="77777777" w:rsidR="006404EA" w:rsidRPr="00DF40DD" w:rsidRDefault="006404EA" w:rsidP="006404EA">
      <w:pPr>
        <w:pStyle w:val="Tekstkomentarza"/>
        <w:numPr>
          <w:ilvl w:val="0"/>
          <w:numId w:val="37"/>
        </w:numPr>
        <w:spacing w:after="200" w:line="276" w:lineRule="auto"/>
        <w:jc w:val="both"/>
        <w:rPr>
          <w:ins w:id="588" w:author="aswiatkowski" w:date="2025-06-04T11:32:00Z" w16du:dateUtc="2025-06-04T09:32:00Z"/>
          <w:sz w:val="22"/>
          <w:szCs w:val="22"/>
        </w:rPr>
      </w:pPr>
      <w:ins w:id="589" w:author="aswiatkowski" w:date="2025-06-04T11:32:00Z" w16du:dateUtc="2025-06-04T09:32:00Z">
        <w:r w:rsidRPr="00DF40DD">
          <w:rPr>
            <w:color w:val="000000"/>
            <w:sz w:val="22"/>
            <w:szCs w:val="22"/>
          </w:rPr>
          <w:t>wykaz zaktualizowanych stawek jednostkowych netto obliczonych zgodnie z zasadami, o których mowa w ust. 6,</w:t>
        </w:r>
      </w:ins>
    </w:p>
    <w:p w14:paraId="27063203" w14:textId="77777777" w:rsidR="006404EA" w:rsidRPr="00DF40DD" w:rsidRDefault="006404EA" w:rsidP="006404EA">
      <w:pPr>
        <w:pStyle w:val="Tekstkomentarza"/>
        <w:numPr>
          <w:ilvl w:val="0"/>
          <w:numId w:val="37"/>
        </w:numPr>
        <w:spacing w:after="200" w:line="276" w:lineRule="auto"/>
        <w:jc w:val="both"/>
        <w:rPr>
          <w:ins w:id="590" w:author="aswiatkowski" w:date="2025-06-04T11:32:00Z" w16du:dateUtc="2025-06-04T09:32:00Z"/>
          <w:sz w:val="22"/>
          <w:szCs w:val="22"/>
        </w:rPr>
      </w:pPr>
      <w:ins w:id="591" w:author="aswiatkowski" w:date="2025-06-04T11:32:00Z" w16du:dateUtc="2025-06-04T09:32:00Z">
        <w:r w:rsidRPr="00DF40DD">
          <w:rPr>
            <w:color w:val="000000"/>
            <w:sz w:val="22"/>
            <w:szCs w:val="22"/>
          </w:rPr>
          <w:t>kalkulację   wpływu   planowanych   do   wprowadzenia   zmian   na   wysokość   całkowitego wynagrodzenia Wykonawcy, o której mowa w ust. 7,</w:t>
        </w:r>
      </w:ins>
    </w:p>
    <w:p w14:paraId="33B96971" w14:textId="77777777" w:rsidR="006404EA" w:rsidRPr="00DF40DD" w:rsidRDefault="006404EA" w:rsidP="006404EA">
      <w:pPr>
        <w:pStyle w:val="Tekstkomentarza"/>
        <w:numPr>
          <w:ilvl w:val="0"/>
          <w:numId w:val="37"/>
        </w:numPr>
        <w:spacing w:after="200" w:line="276" w:lineRule="auto"/>
        <w:jc w:val="both"/>
        <w:rPr>
          <w:ins w:id="592" w:author="aswiatkowski" w:date="2025-06-04T11:32:00Z" w16du:dateUtc="2025-06-04T09:32:00Z"/>
          <w:sz w:val="22"/>
          <w:szCs w:val="22"/>
        </w:rPr>
      </w:pPr>
      <w:ins w:id="593" w:author="aswiatkowski" w:date="2025-06-04T11:32:00Z" w16du:dateUtc="2025-06-04T09:32:00Z">
        <w:r w:rsidRPr="00DF40DD">
          <w:rPr>
            <w:color w:val="000000"/>
            <w:sz w:val="22"/>
            <w:szCs w:val="22"/>
          </w:rPr>
          <w:t>w przypadku jeżeli planowane do wprowadzenia zmiany prowadziłyby do naruszenia progu, o którym mowa w ust. 8, do wniosku należy dołączyć dodatkowo dokumenty:</w:t>
        </w:r>
      </w:ins>
    </w:p>
    <w:p w14:paraId="6B0EF169" w14:textId="77777777" w:rsidR="006404EA" w:rsidRPr="00DF40DD" w:rsidRDefault="006404EA" w:rsidP="006404EA">
      <w:pPr>
        <w:pStyle w:val="Tekstkomentarza"/>
        <w:numPr>
          <w:ilvl w:val="0"/>
          <w:numId w:val="38"/>
        </w:numPr>
        <w:spacing w:after="200" w:line="276" w:lineRule="auto"/>
        <w:jc w:val="both"/>
        <w:rPr>
          <w:ins w:id="594" w:author="aswiatkowski" w:date="2025-06-04T11:32:00Z" w16du:dateUtc="2025-06-04T09:32:00Z"/>
          <w:sz w:val="22"/>
          <w:szCs w:val="22"/>
        </w:rPr>
      </w:pPr>
      <w:ins w:id="595" w:author="aswiatkowski" w:date="2025-06-04T11:32:00Z" w16du:dateUtc="2025-06-04T09:32:00Z">
        <w:r w:rsidRPr="00DF40DD">
          <w:rPr>
            <w:color w:val="000000"/>
            <w:sz w:val="22"/>
            <w:szCs w:val="22"/>
          </w:rPr>
          <w:t>wykaz   zaktualizowanych   stawek   jednostkowych   netto   po   dokonaniu   korekty, obliczonych zgodnie z zasadami, o których mowa w ust. 10 pkt 1,</w:t>
        </w:r>
      </w:ins>
    </w:p>
    <w:p w14:paraId="37502F6C" w14:textId="77777777" w:rsidR="006404EA" w:rsidRPr="00DF40DD" w:rsidRDefault="006404EA" w:rsidP="006404EA">
      <w:pPr>
        <w:pStyle w:val="Tekstkomentarza"/>
        <w:numPr>
          <w:ilvl w:val="0"/>
          <w:numId w:val="38"/>
        </w:numPr>
        <w:spacing w:after="200" w:line="276" w:lineRule="auto"/>
        <w:jc w:val="both"/>
        <w:rPr>
          <w:ins w:id="596" w:author="aswiatkowski" w:date="2025-06-04T11:32:00Z" w16du:dateUtc="2025-06-04T09:32:00Z"/>
          <w:sz w:val="22"/>
          <w:szCs w:val="22"/>
        </w:rPr>
      </w:pPr>
      <w:ins w:id="597" w:author="aswiatkowski" w:date="2025-06-04T11:32:00Z" w16du:dateUtc="2025-06-04T09:32:00Z">
        <w:r w:rsidRPr="00DF40DD">
          <w:rPr>
            <w:color w:val="000000"/>
            <w:sz w:val="22"/>
            <w:szCs w:val="22"/>
          </w:rPr>
          <w:t>kalkulację wpływu planowanych do wprowadzenia zmian na wysokość całkowitego wynagrodzenia Wykonawcy, o której mowa w ust. 10 pkt 2.</w:t>
        </w:r>
      </w:ins>
    </w:p>
    <w:p w14:paraId="1A3819D4" w14:textId="77777777" w:rsidR="006404EA" w:rsidRPr="00DF40DD" w:rsidRDefault="006404EA" w:rsidP="006404EA">
      <w:pPr>
        <w:pStyle w:val="Tekstkomentarza"/>
        <w:spacing w:line="276" w:lineRule="auto"/>
        <w:ind w:left="709" w:hanging="425"/>
        <w:jc w:val="both"/>
        <w:rPr>
          <w:ins w:id="598" w:author="aswiatkowski" w:date="2025-06-04T11:32:00Z" w16du:dateUtc="2025-06-04T09:32:00Z"/>
          <w:sz w:val="22"/>
          <w:szCs w:val="22"/>
        </w:rPr>
      </w:pPr>
      <w:ins w:id="599" w:author="aswiatkowski" w:date="2025-06-04T11:32:00Z" w16du:dateUtc="2025-06-04T09:32:00Z">
        <w:r w:rsidRPr="00DF40DD">
          <w:rPr>
            <w:color w:val="000000"/>
            <w:sz w:val="22"/>
            <w:szCs w:val="22"/>
          </w:rPr>
          <w:lastRenderedPageBreak/>
          <w:t>6)</w:t>
        </w:r>
        <w:r w:rsidRPr="00DF40DD">
          <w:rPr>
            <w:color w:val="000000"/>
            <w:sz w:val="22"/>
            <w:szCs w:val="22"/>
          </w:rPr>
          <w:tab/>
          <w:t>szczegółową   analizę   opartą   na   obiektywnych   źródłach   potwierdzających,   że   zmiany, o których mowa w ust. 2 prowadzą do zmiany kosztów ponoszonych przez Wykonawcę w związku z realizacją niniejszej umowy. Analiza musi uwzględniać okoliczności, które występowały   w   trakcie   składania   ofert   i   wyliczania   ceny   oferowanej   za   realizację przedmiotu   zamówienia   oraz   te,   które   wystąpiły   nagle   i   spowodowały   zmianę   cen. Waloryzacja nie może służyć do sanowania błędów Wykonawcy dokonanych w trakcie kalkulacji ceny oferty. Nie może również prowadzić, do zmniejszenia ryzyka związanego z niedoszacowaniem oferty przez Wykonawcę, ani do wzbogacenia się Wykonawcy czyli wzrostu jego wynagrodzenia.</w:t>
        </w:r>
      </w:ins>
    </w:p>
    <w:p w14:paraId="75439A73" w14:textId="77777777" w:rsidR="006404EA" w:rsidRPr="00DF40DD" w:rsidRDefault="006404EA" w:rsidP="006404EA">
      <w:pPr>
        <w:pStyle w:val="Tekstkomentarza"/>
        <w:spacing w:line="276" w:lineRule="auto"/>
        <w:jc w:val="both"/>
        <w:rPr>
          <w:ins w:id="600" w:author="aswiatkowski" w:date="2025-06-04T11:32:00Z" w16du:dateUtc="2025-06-04T09:32:00Z"/>
          <w:sz w:val="22"/>
          <w:szCs w:val="22"/>
        </w:rPr>
      </w:pPr>
      <w:ins w:id="601" w:author="aswiatkowski" w:date="2025-06-04T11:32:00Z" w16du:dateUtc="2025-06-04T09:32:00Z">
        <w:r w:rsidRPr="00DF40DD">
          <w:rPr>
            <w:color w:val="000000"/>
            <w:sz w:val="22"/>
            <w:szCs w:val="22"/>
          </w:rPr>
          <w:t>4.</w:t>
        </w:r>
        <w:r>
          <w:rPr>
            <w:color w:val="000000"/>
            <w:sz w:val="22"/>
            <w:szCs w:val="22"/>
          </w:rPr>
          <w:t xml:space="preserve"> </w:t>
        </w:r>
        <w:r w:rsidRPr="00DF40DD">
          <w:rPr>
            <w:color w:val="000000"/>
            <w:sz w:val="22"/>
            <w:szCs w:val="22"/>
          </w:rPr>
          <w:t xml:space="preserve">Strona będzie uprawniona do złożenia wniosku o dokonanie zmiany wysokości stawki lub stawek jednostkowych netto określonych w kosztorysie, jeżeli nastąpiła zmiana wysokości odpowiednich cen lub kosztów zawartych w biuletynie SEKOCENBUD o minimum10%. </w:t>
        </w:r>
      </w:ins>
    </w:p>
    <w:p w14:paraId="3D893613" w14:textId="77777777" w:rsidR="006404EA" w:rsidRPr="00DF40DD" w:rsidRDefault="006404EA" w:rsidP="006404EA">
      <w:pPr>
        <w:pStyle w:val="Tekstkomentarza"/>
        <w:spacing w:line="276" w:lineRule="auto"/>
        <w:jc w:val="both"/>
        <w:rPr>
          <w:ins w:id="602" w:author="aswiatkowski" w:date="2025-06-04T11:32:00Z" w16du:dateUtc="2025-06-04T09:32:00Z"/>
          <w:sz w:val="22"/>
          <w:szCs w:val="22"/>
        </w:rPr>
      </w:pPr>
      <w:ins w:id="603" w:author="aswiatkowski" w:date="2025-06-04T11:32:00Z" w16du:dateUtc="2025-06-04T09:32:00Z">
        <w:r w:rsidRPr="00DF40DD">
          <w:rPr>
            <w:color w:val="000000"/>
            <w:sz w:val="22"/>
            <w:szCs w:val="22"/>
          </w:rPr>
          <w:t>5.</w:t>
        </w:r>
        <w:r>
          <w:rPr>
            <w:color w:val="000000"/>
            <w:sz w:val="22"/>
            <w:szCs w:val="22"/>
          </w:rPr>
          <w:t xml:space="preserve">  </w:t>
        </w:r>
        <w:r w:rsidRPr="00DF40DD">
          <w:rPr>
            <w:color w:val="000000"/>
            <w:sz w:val="22"/>
            <w:szCs w:val="22"/>
          </w:rPr>
          <w:t>Weryfikacja poziomu zmiany cen lub kosztów zawartych w biuletynie SEKOCENBUD będzie prowadzona na poniższych zasadach:</w:t>
        </w:r>
      </w:ins>
    </w:p>
    <w:p w14:paraId="53EC39F6" w14:textId="77777777" w:rsidR="006404EA" w:rsidRPr="00DF40DD" w:rsidRDefault="006404EA" w:rsidP="006404EA">
      <w:pPr>
        <w:pStyle w:val="Tekstkomentarza"/>
        <w:numPr>
          <w:ilvl w:val="0"/>
          <w:numId w:val="39"/>
        </w:numPr>
        <w:spacing w:after="200" w:line="276" w:lineRule="auto"/>
        <w:jc w:val="both"/>
        <w:rPr>
          <w:ins w:id="604" w:author="aswiatkowski" w:date="2025-06-04T11:32:00Z" w16du:dateUtc="2025-06-04T09:32:00Z"/>
          <w:sz w:val="22"/>
          <w:szCs w:val="22"/>
        </w:rPr>
      </w:pPr>
      <w:ins w:id="605" w:author="aswiatkowski" w:date="2025-06-04T11:32:00Z" w16du:dateUtc="2025-06-04T09:32:00Z">
        <w:r w:rsidRPr="00DF40DD">
          <w:rPr>
            <w:color w:val="000000"/>
            <w:sz w:val="22"/>
            <w:szCs w:val="22"/>
          </w:rPr>
          <w:t>Strony będą brały pod uwagę dane zawarte w biuletynie SEKOCENBUD (ceny średnie –roboty budowlane – region zachodniopomorski),</w:t>
        </w:r>
      </w:ins>
    </w:p>
    <w:p w14:paraId="28788203" w14:textId="77777777" w:rsidR="006404EA" w:rsidRPr="00DF40DD" w:rsidRDefault="006404EA" w:rsidP="006404EA">
      <w:pPr>
        <w:pStyle w:val="Tekstkomentarza"/>
        <w:numPr>
          <w:ilvl w:val="0"/>
          <w:numId w:val="39"/>
        </w:numPr>
        <w:spacing w:after="200" w:line="276" w:lineRule="auto"/>
        <w:jc w:val="both"/>
        <w:rPr>
          <w:ins w:id="606" w:author="aswiatkowski" w:date="2025-06-04T11:32:00Z" w16du:dateUtc="2025-06-04T09:32:00Z"/>
          <w:sz w:val="22"/>
          <w:szCs w:val="22"/>
        </w:rPr>
      </w:pPr>
      <w:ins w:id="607" w:author="aswiatkowski" w:date="2025-06-04T11:32:00Z" w16du:dateUtc="2025-06-04T09:32:00Z">
        <w:r w:rsidRPr="00DF40DD">
          <w:rPr>
            <w:color w:val="000000"/>
            <w:sz w:val="22"/>
            <w:szCs w:val="22"/>
          </w:rPr>
          <w:t>do weryfikacji będą brane tylko i wyłączenie ceny lub koszty, które Strona wskaże we wniosku, o którym mowa w ust. 3,</w:t>
        </w:r>
      </w:ins>
    </w:p>
    <w:p w14:paraId="3220794B" w14:textId="77777777" w:rsidR="006404EA" w:rsidRPr="00DF40DD" w:rsidRDefault="006404EA" w:rsidP="006404EA">
      <w:pPr>
        <w:pStyle w:val="Tekstkomentarza"/>
        <w:numPr>
          <w:ilvl w:val="0"/>
          <w:numId w:val="39"/>
        </w:numPr>
        <w:spacing w:after="200" w:line="276" w:lineRule="auto"/>
        <w:jc w:val="both"/>
        <w:rPr>
          <w:ins w:id="608" w:author="aswiatkowski" w:date="2025-06-04T11:32:00Z" w16du:dateUtc="2025-06-04T09:32:00Z"/>
          <w:sz w:val="22"/>
          <w:szCs w:val="22"/>
        </w:rPr>
      </w:pPr>
      <w:ins w:id="609" w:author="aswiatkowski" w:date="2025-06-04T11:32:00Z" w16du:dateUtc="2025-06-04T09:32:00Z">
        <w:r w:rsidRPr="00DF40DD">
          <w:rPr>
            <w:color w:val="000000"/>
            <w:sz w:val="22"/>
            <w:szCs w:val="22"/>
          </w:rPr>
          <w:t>weryfikacja   możliwości   zmiany   wysokości   każdej   ze   stawek   jednostkowych   netto określonych w kosztorysie będzie prowadzona oddzielnie,</w:t>
        </w:r>
      </w:ins>
    </w:p>
    <w:p w14:paraId="22DA01AC" w14:textId="77777777" w:rsidR="006404EA" w:rsidRPr="007F73F0" w:rsidRDefault="006404EA" w:rsidP="006404EA">
      <w:pPr>
        <w:pStyle w:val="Tekstkomentarza"/>
        <w:numPr>
          <w:ilvl w:val="0"/>
          <w:numId w:val="39"/>
        </w:numPr>
        <w:spacing w:after="200" w:line="276" w:lineRule="auto"/>
        <w:ind w:left="714" w:hanging="357"/>
        <w:jc w:val="both"/>
        <w:rPr>
          <w:ins w:id="610" w:author="aswiatkowski" w:date="2025-06-04T11:32:00Z" w16du:dateUtc="2025-06-04T09:32:00Z"/>
          <w:sz w:val="22"/>
          <w:szCs w:val="22"/>
        </w:rPr>
      </w:pPr>
      <w:ins w:id="611" w:author="aswiatkowski" w:date="2025-06-04T11:32:00Z" w16du:dateUtc="2025-06-04T09:32:00Z">
        <w:r w:rsidRPr="00DF40DD">
          <w:rPr>
            <w:color w:val="000000"/>
            <w:sz w:val="22"/>
            <w:szCs w:val="22"/>
          </w:rPr>
          <w:t>[PW]   -   początkowa   wartość   odpowiedniego   poziomu   ceny   lub   kosztu   zawartego w biuletynie SEKOCENBUD będzie ustalana na podstawie:</w:t>
        </w:r>
      </w:ins>
    </w:p>
    <w:p w14:paraId="207EEBA4" w14:textId="77777777" w:rsidR="006404EA" w:rsidRPr="00DF40DD" w:rsidRDefault="006404EA" w:rsidP="006404EA">
      <w:pPr>
        <w:pStyle w:val="Tekstkomentarza"/>
        <w:numPr>
          <w:ilvl w:val="1"/>
          <w:numId w:val="39"/>
        </w:numPr>
        <w:spacing w:after="200" w:line="276" w:lineRule="auto"/>
        <w:ind w:left="828" w:hanging="357"/>
        <w:jc w:val="both"/>
        <w:rPr>
          <w:ins w:id="612" w:author="aswiatkowski" w:date="2025-06-04T11:32:00Z" w16du:dateUtc="2025-06-04T09:32:00Z"/>
          <w:sz w:val="22"/>
          <w:szCs w:val="22"/>
        </w:rPr>
      </w:pPr>
      <w:ins w:id="613" w:author="aswiatkowski" w:date="2025-06-04T11:32:00Z" w16du:dateUtc="2025-06-04T09:32:00Z">
        <w:r w:rsidRPr="00DF40DD">
          <w:rPr>
            <w:color w:val="000000"/>
            <w:sz w:val="22"/>
            <w:szCs w:val="22"/>
          </w:rPr>
          <w:t>biuletynu SEKOCENBUD obowiązującego w kwartale, w którym była składana oferta – w przypadku, jeżeli odpowiednia stawka jednostkowa netto określona w kosztorysie, o zmianę której wnioskuje Strona, nie była wcześniej zmieniana (jest tożsama ze stawką określoną w ofercie Wykonawcy),</w:t>
        </w:r>
      </w:ins>
    </w:p>
    <w:p w14:paraId="4022C958" w14:textId="77777777" w:rsidR="006404EA" w:rsidRPr="007F73F0" w:rsidRDefault="006404EA" w:rsidP="006404EA">
      <w:pPr>
        <w:pStyle w:val="Tekstkomentarza"/>
        <w:numPr>
          <w:ilvl w:val="1"/>
          <w:numId w:val="39"/>
        </w:numPr>
        <w:spacing w:after="200" w:line="276" w:lineRule="auto"/>
        <w:ind w:left="828" w:hanging="357"/>
        <w:jc w:val="both"/>
        <w:rPr>
          <w:ins w:id="614" w:author="aswiatkowski" w:date="2025-06-04T11:32:00Z" w16du:dateUtc="2025-06-04T09:32:00Z"/>
          <w:sz w:val="22"/>
          <w:szCs w:val="22"/>
        </w:rPr>
      </w:pPr>
      <w:ins w:id="615" w:author="aswiatkowski" w:date="2025-06-04T11:32:00Z" w16du:dateUtc="2025-06-04T09:32:00Z">
        <w:r w:rsidRPr="00DF40DD">
          <w:rPr>
            <w:color w:val="000000"/>
            <w:sz w:val="22"/>
            <w:szCs w:val="22"/>
          </w:rPr>
          <w:t>biuletynu SEKOCENBUD obowiązującego w kwartale, w którym dokonywana była ostatnia zmiana odpowiedniej stawki jednostkowej netto określonej w kosztorysie w przypadku, jeżeli przedmiotowa stawka była wcześniej zmieniana,</w:t>
        </w:r>
      </w:ins>
    </w:p>
    <w:p w14:paraId="11931BD9" w14:textId="77777777" w:rsidR="006404EA" w:rsidRDefault="006404EA" w:rsidP="006404EA">
      <w:pPr>
        <w:pStyle w:val="Tekstkomentarza"/>
        <w:numPr>
          <w:ilvl w:val="0"/>
          <w:numId w:val="39"/>
        </w:numPr>
        <w:spacing w:after="200" w:line="276" w:lineRule="auto"/>
        <w:ind w:left="714" w:hanging="357"/>
        <w:jc w:val="both"/>
        <w:rPr>
          <w:ins w:id="616" w:author="aswiatkowski" w:date="2025-06-04T11:32:00Z" w16du:dateUtc="2025-06-04T09:32:00Z"/>
          <w:sz w:val="22"/>
          <w:szCs w:val="22"/>
        </w:rPr>
      </w:pPr>
      <w:ins w:id="617" w:author="aswiatkowski" w:date="2025-06-04T11:32:00Z" w16du:dateUtc="2025-06-04T09:32:00Z">
        <w:r w:rsidRPr="007F73F0">
          <w:rPr>
            <w:color w:val="000000"/>
            <w:sz w:val="22"/>
            <w:szCs w:val="22"/>
          </w:rPr>
          <w:t>[KW] - końcowa wartość odpowiedniego poziomu ceny lub kosztu zawartego w biuletynie SEKOCENBUD będzie ustalana na podstawie biuletynu SEKOCENBUD obowiązującego na kwartał poprzedzający złożenie wniosku, o którym mowa w ust. 3,</w:t>
        </w:r>
      </w:ins>
    </w:p>
    <w:p w14:paraId="53A0165E" w14:textId="77777777" w:rsidR="006404EA" w:rsidRPr="007F73F0" w:rsidRDefault="006404EA" w:rsidP="006404EA">
      <w:pPr>
        <w:pStyle w:val="Tekstkomentarza"/>
        <w:numPr>
          <w:ilvl w:val="0"/>
          <w:numId w:val="39"/>
        </w:numPr>
        <w:spacing w:after="200" w:line="276" w:lineRule="auto"/>
        <w:ind w:left="714" w:hanging="357"/>
        <w:jc w:val="both"/>
        <w:rPr>
          <w:ins w:id="618" w:author="aswiatkowski" w:date="2025-06-04T11:32:00Z" w16du:dateUtc="2025-06-04T09:32:00Z"/>
          <w:sz w:val="22"/>
          <w:szCs w:val="22"/>
        </w:rPr>
      </w:pPr>
      <w:ins w:id="619" w:author="aswiatkowski" w:date="2025-06-04T11:32:00Z" w16du:dateUtc="2025-06-04T09:32:00Z">
        <w:r w:rsidRPr="007F73F0">
          <w:rPr>
            <w:color w:val="000000"/>
            <w:sz w:val="22"/>
            <w:szCs w:val="22"/>
          </w:rPr>
          <w:t xml:space="preserve">po ustaleniu poziomu cen, o których mowa w pkt 4 oraz 5, dla każdej ze stawek jednostkowych netto wskazanych we wniosku, o którym mowa w ust. 3, zostanie obliczony wskaźnik   zmiany   wartości   [WZW]   jako   stosunek   końcowej   wartości   do   początkowej wartości - według wzoru: </w:t>
        </w:r>
      </w:ins>
    </w:p>
    <w:p w14:paraId="3F86F960" w14:textId="77777777" w:rsidR="006404EA" w:rsidRPr="007F73F0" w:rsidRDefault="006404EA" w:rsidP="006404EA">
      <w:pPr>
        <w:pStyle w:val="Tekstkomentarza"/>
        <w:spacing w:after="200" w:line="276" w:lineRule="auto"/>
        <w:ind w:left="714"/>
        <w:jc w:val="center"/>
        <w:rPr>
          <w:ins w:id="620" w:author="aswiatkowski" w:date="2025-06-04T11:32:00Z" w16du:dateUtc="2025-06-04T09:32:00Z"/>
          <w:sz w:val="22"/>
          <w:szCs w:val="22"/>
        </w:rPr>
      </w:pPr>
      <w:ins w:id="621" w:author="aswiatkowski" w:date="2025-06-04T11:32:00Z" w16du:dateUtc="2025-06-04T09:32:00Z">
        <w:r w:rsidRPr="007F73F0">
          <w:rPr>
            <w:color w:val="000000"/>
            <w:sz w:val="22"/>
            <w:szCs w:val="22"/>
          </w:rPr>
          <w:t>WZW = KW / PW</w:t>
        </w:r>
      </w:ins>
    </w:p>
    <w:p w14:paraId="3819C0ED" w14:textId="77777777" w:rsidR="006404EA" w:rsidRPr="007F73F0" w:rsidRDefault="006404EA" w:rsidP="006404EA">
      <w:pPr>
        <w:pStyle w:val="Tekstkomentarza"/>
        <w:numPr>
          <w:ilvl w:val="0"/>
          <w:numId w:val="39"/>
        </w:numPr>
        <w:spacing w:after="200" w:line="276" w:lineRule="auto"/>
        <w:ind w:left="714" w:hanging="357"/>
        <w:jc w:val="both"/>
        <w:rPr>
          <w:ins w:id="622" w:author="aswiatkowski" w:date="2025-06-04T11:32:00Z" w16du:dateUtc="2025-06-04T09:32:00Z"/>
          <w:sz w:val="22"/>
          <w:szCs w:val="22"/>
        </w:rPr>
      </w:pPr>
      <w:ins w:id="623" w:author="aswiatkowski" w:date="2025-06-04T11:32:00Z" w16du:dateUtc="2025-06-04T09:32:00Z">
        <w:r w:rsidRPr="007F73F0">
          <w:rPr>
            <w:color w:val="000000"/>
            <w:sz w:val="22"/>
            <w:szCs w:val="22"/>
          </w:rPr>
          <w:t>zmiana   może   zostać   dokonana   tylko   jeżeli   obliczony   w   powyższy  sposób   wskaźnik potwierdzi wzrost lub spadek  poziomu ceny lub kosztu o minimum 10 %, tj. jeżeli:</w:t>
        </w:r>
      </w:ins>
    </w:p>
    <w:p w14:paraId="4F0B10E6" w14:textId="77777777" w:rsidR="006404EA" w:rsidRPr="00522318" w:rsidRDefault="006404EA" w:rsidP="006404EA">
      <w:pPr>
        <w:pStyle w:val="Tekstkomentarza"/>
        <w:spacing w:line="276" w:lineRule="auto"/>
        <w:ind w:firstLine="357"/>
        <w:jc w:val="center"/>
        <w:rPr>
          <w:ins w:id="624" w:author="aswiatkowski" w:date="2025-06-04T11:32:00Z" w16du:dateUtc="2025-06-04T09:32:00Z"/>
          <w:sz w:val="22"/>
          <w:szCs w:val="22"/>
        </w:rPr>
      </w:pPr>
      <w:ins w:id="625" w:author="aswiatkowski" w:date="2025-06-04T11:32:00Z" w16du:dateUtc="2025-06-04T09:32:00Z">
        <w:r w:rsidRPr="00522318">
          <w:rPr>
            <w:color w:val="000000"/>
            <w:sz w:val="22"/>
            <w:szCs w:val="22"/>
          </w:rPr>
          <w:t>WZW &gt; 1,1    lub     WZW &lt; 0,9</w:t>
        </w:r>
      </w:ins>
    </w:p>
    <w:p w14:paraId="7694285C" w14:textId="77777777" w:rsidR="006404EA" w:rsidRPr="00522318" w:rsidRDefault="006404EA" w:rsidP="006404EA">
      <w:pPr>
        <w:pStyle w:val="Tekstkomentarza"/>
        <w:spacing w:line="276" w:lineRule="auto"/>
        <w:jc w:val="both"/>
        <w:rPr>
          <w:ins w:id="626" w:author="aswiatkowski" w:date="2025-06-04T11:32:00Z" w16du:dateUtc="2025-06-04T09:32:00Z"/>
          <w:sz w:val="22"/>
          <w:szCs w:val="22"/>
        </w:rPr>
      </w:pPr>
      <w:ins w:id="627" w:author="aswiatkowski" w:date="2025-06-04T11:32:00Z" w16du:dateUtc="2025-06-04T09:32:00Z">
        <w:r w:rsidRPr="00522318">
          <w:rPr>
            <w:color w:val="000000"/>
            <w:sz w:val="22"/>
            <w:szCs w:val="22"/>
          </w:rPr>
          <w:t>6.</w:t>
        </w:r>
        <w:r w:rsidRPr="00522318">
          <w:rPr>
            <w:color w:val="000000"/>
            <w:sz w:val="22"/>
            <w:szCs w:val="22"/>
          </w:rPr>
          <w:tab/>
          <w:t>Strona składająca wniosek zobowiązana jest do sporządzenia kalkulacji zaktualizowanych stawek   jednostkowych   netto   określonych   w kosztorysie,   których   dotyczy składany wniosek. Zaktualizowana wysokość zostanie obliczona według wzoru:</w:t>
        </w:r>
      </w:ins>
    </w:p>
    <w:p w14:paraId="2CDD4556" w14:textId="77777777" w:rsidR="006404EA" w:rsidRPr="00522318" w:rsidRDefault="006404EA" w:rsidP="006404EA">
      <w:pPr>
        <w:pStyle w:val="Tekstkomentarza"/>
        <w:spacing w:line="276" w:lineRule="auto"/>
        <w:jc w:val="center"/>
        <w:rPr>
          <w:ins w:id="628" w:author="aswiatkowski" w:date="2025-06-04T11:32:00Z" w16du:dateUtc="2025-06-04T09:32:00Z"/>
          <w:sz w:val="22"/>
          <w:szCs w:val="22"/>
        </w:rPr>
      </w:pPr>
      <w:proofErr w:type="spellStart"/>
      <w:ins w:id="629" w:author="aswiatkowski" w:date="2025-06-04T11:32:00Z" w16du:dateUtc="2025-06-04T09:32:00Z">
        <w:r w:rsidRPr="00522318">
          <w:rPr>
            <w:color w:val="000000"/>
            <w:sz w:val="22"/>
            <w:szCs w:val="22"/>
          </w:rPr>
          <w:t>zcjn</w:t>
        </w:r>
        <w:proofErr w:type="spellEnd"/>
        <w:r w:rsidRPr="00522318">
          <w:rPr>
            <w:color w:val="000000"/>
            <w:sz w:val="22"/>
            <w:szCs w:val="22"/>
          </w:rPr>
          <w:t xml:space="preserve"> = </w:t>
        </w:r>
        <w:proofErr w:type="spellStart"/>
        <w:r w:rsidRPr="00522318">
          <w:rPr>
            <w:color w:val="000000"/>
            <w:sz w:val="22"/>
            <w:szCs w:val="22"/>
          </w:rPr>
          <w:t>cjn</w:t>
        </w:r>
        <w:proofErr w:type="spellEnd"/>
        <w:r w:rsidRPr="00522318">
          <w:rPr>
            <w:color w:val="000000"/>
            <w:sz w:val="22"/>
            <w:szCs w:val="22"/>
          </w:rPr>
          <w:t xml:space="preserve"> * WZW</w:t>
        </w:r>
      </w:ins>
    </w:p>
    <w:p w14:paraId="3FB9CE15" w14:textId="77777777" w:rsidR="006404EA" w:rsidRPr="00522318" w:rsidRDefault="006404EA" w:rsidP="006404EA">
      <w:pPr>
        <w:pStyle w:val="Tekstkomentarza"/>
        <w:spacing w:line="276" w:lineRule="auto"/>
        <w:jc w:val="both"/>
        <w:rPr>
          <w:ins w:id="630" w:author="aswiatkowski" w:date="2025-06-04T11:32:00Z" w16du:dateUtc="2025-06-04T09:32:00Z"/>
          <w:sz w:val="22"/>
          <w:szCs w:val="22"/>
        </w:rPr>
      </w:pPr>
      <w:ins w:id="631" w:author="aswiatkowski" w:date="2025-06-04T11:32:00Z" w16du:dateUtc="2025-06-04T09:32:00Z">
        <w:r w:rsidRPr="00522318">
          <w:rPr>
            <w:color w:val="000000"/>
            <w:sz w:val="22"/>
            <w:szCs w:val="22"/>
          </w:rPr>
          <w:t>gdzie:</w:t>
        </w:r>
      </w:ins>
    </w:p>
    <w:p w14:paraId="5623CD4D" w14:textId="77777777" w:rsidR="006404EA" w:rsidRPr="00522318" w:rsidRDefault="006404EA" w:rsidP="006404EA">
      <w:pPr>
        <w:pStyle w:val="Tekstkomentarza"/>
        <w:spacing w:line="276" w:lineRule="auto"/>
        <w:jc w:val="both"/>
        <w:rPr>
          <w:ins w:id="632" w:author="aswiatkowski" w:date="2025-06-04T11:32:00Z" w16du:dateUtc="2025-06-04T09:32:00Z"/>
          <w:sz w:val="22"/>
          <w:szCs w:val="22"/>
        </w:rPr>
      </w:pPr>
      <w:proofErr w:type="spellStart"/>
      <w:ins w:id="633" w:author="aswiatkowski" w:date="2025-06-04T11:32:00Z" w16du:dateUtc="2025-06-04T09:32:00Z">
        <w:r w:rsidRPr="00522318">
          <w:rPr>
            <w:color w:val="000000"/>
            <w:sz w:val="22"/>
            <w:szCs w:val="22"/>
          </w:rPr>
          <w:lastRenderedPageBreak/>
          <w:t>zcjn</w:t>
        </w:r>
        <w:proofErr w:type="spellEnd"/>
        <w:r w:rsidRPr="00522318">
          <w:rPr>
            <w:color w:val="000000"/>
            <w:sz w:val="22"/>
            <w:szCs w:val="22"/>
          </w:rPr>
          <w:t xml:space="preserve"> – zaktualizowana cena jednostkowa netto,</w:t>
        </w:r>
      </w:ins>
    </w:p>
    <w:p w14:paraId="3687DC5D" w14:textId="77777777" w:rsidR="006404EA" w:rsidRPr="00522318" w:rsidRDefault="006404EA" w:rsidP="006404EA">
      <w:pPr>
        <w:pStyle w:val="Tekstkomentarza"/>
        <w:spacing w:line="276" w:lineRule="auto"/>
        <w:jc w:val="both"/>
        <w:rPr>
          <w:ins w:id="634" w:author="aswiatkowski" w:date="2025-06-04T11:32:00Z" w16du:dateUtc="2025-06-04T09:32:00Z"/>
          <w:sz w:val="22"/>
          <w:szCs w:val="22"/>
        </w:rPr>
      </w:pPr>
      <w:proofErr w:type="spellStart"/>
      <w:ins w:id="635" w:author="aswiatkowski" w:date="2025-06-04T11:32:00Z" w16du:dateUtc="2025-06-04T09:32:00Z">
        <w:r w:rsidRPr="00522318">
          <w:rPr>
            <w:color w:val="000000"/>
            <w:sz w:val="22"/>
            <w:szCs w:val="22"/>
          </w:rPr>
          <w:t>cjn</w:t>
        </w:r>
        <w:proofErr w:type="spellEnd"/>
        <w:r w:rsidRPr="00522318">
          <w:rPr>
            <w:color w:val="000000"/>
            <w:sz w:val="22"/>
            <w:szCs w:val="22"/>
          </w:rPr>
          <w:t xml:space="preserve"> – cena jednostkowa netto obowiązująca przed złożeniem wniosku, o którym mowa w ust. 3,</w:t>
        </w:r>
      </w:ins>
    </w:p>
    <w:p w14:paraId="151DAA03" w14:textId="77777777" w:rsidR="006404EA" w:rsidRPr="00DF40DD" w:rsidRDefault="006404EA" w:rsidP="006404EA">
      <w:pPr>
        <w:pStyle w:val="Tekstkomentarza"/>
        <w:spacing w:line="276" w:lineRule="auto"/>
        <w:jc w:val="both"/>
        <w:rPr>
          <w:ins w:id="636" w:author="aswiatkowski" w:date="2025-06-04T11:32:00Z" w16du:dateUtc="2025-06-04T09:32:00Z"/>
          <w:sz w:val="22"/>
          <w:szCs w:val="22"/>
        </w:rPr>
      </w:pPr>
      <w:ins w:id="637" w:author="aswiatkowski" w:date="2025-06-04T11:32:00Z" w16du:dateUtc="2025-06-04T09:32:00Z">
        <w:r w:rsidRPr="00522318">
          <w:rPr>
            <w:color w:val="000000"/>
            <w:sz w:val="22"/>
            <w:szCs w:val="22"/>
          </w:rPr>
          <w:t xml:space="preserve">WZW – wskaźnik zmiany wartości obliczony dla konkretnej ceny jednostkowej netto według zasad określonych </w:t>
        </w:r>
        <w:r w:rsidRPr="00DF40DD">
          <w:rPr>
            <w:color w:val="000000"/>
            <w:sz w:val="22"/>
            <w:szCs w:val="22"/>
          </w:rPr>
          <w:t>w ust. 5.</w:t>
        </w:r>
      </w:ins>
    </w:p>
    <w:p w14:paraId="2E1000D8" w14:textId="77777777" w:rsidR="006404EA" w:rsidRPr="00DF40DD" w:rsidRDefault="006404EA" w:rsidP="006404EA">
      <w:pPr>
        <w:pStyle w:val="Tekstkomentarza"/>
        <w:spacing w:line="276" w:lineRule="auto"/>
        <w:jc w:val="both"/>
        <w:rPr>
          <w:ins w:id="638" w:author="aswiatkowski" w:date="2025-06-04T11:32:00Z" w16du:dateUtc="2025-06-04T09:32:00Z"/>
          <w:sz w:val="22"/>
          <w:szCs w:val="22"/>
        </w:rPr>
      </w:pPr>
      <w:ins w:id="639" w:author="aswiatkowski" w:date="2025-06-04T11:32:00Z" w16du:dateUtc="2025-06-04T09:32:00Z">
        <w:r w:rsidRPr="00DF40DD">
          <w:rPr>
            <w:color w:val="000000"/>
            <w:sz w:val="22"/>
            <w:szCs w:val="22"/>
          </w:rPr>
          <w:t>7.</w:t>
        </w:r>
        <w:r w:rsidRPr="00DF40DD">
          <w:rPr>
            <w:color w:val="000000"/>
            <w:sz w:val="22"/>
            <w:szCs w:val="22"/>
          </w:rPr>
          <w:tab/>
          <w:t>Strona składająca wniosek zobowiązana jest do sporządzenia kalkulacji wpływu planowanych do wprowadzenia zmian na wysokość całkowitego wynagrodzenia Wykonawcy. Kalkulacja winna uwzględniać w szczególności:</w:t>
        </w:r>
      </w:ins>
    </w:p>
    <w:p w14:paraId="36FD2A72" w14:textId="77777777" w:rsidR="006404EA" w:rsidRPr="00DF40DD" w:rsidRDefault="006404EA" w:rsidP="006404EA">
      <w:pPr>
        <w:pStyle w:val="Tekstkomentarza"/>
        <w:numPr>
          <w:ilvl w:val="0"/>
          <w:numId w:val="40"/>
        </w:numPr>
        <w:spacing w:after="200" w:line="276" w:lineRule="auto"/>
        <w:jc w:val="both"/>
        <w:rPr>
          <w:ins w:id="640" w:author="aswiatkowski" w:date="2025-06-04T11:32:00Z" w16du:dateUtc="2025-06-04T09:32:00Z"/>
          <w:sz w:val="22"/>
          <w:szCs w:val="22"/>
        </w:rPr>
      </w:pPr>
      <w:ins w:id="641" w:author="aswiatkowski" w:date="2025-06-04T11:32:00Z" w16du:dateUtc="2025-06-04T09:32:00Z">
        <w:r w:rsidRPr="00DF40DD">
          <w:rPr>
            <w:color w:val="000000"/>
            <w:sz w:val="22"/>
            <w:szCs w:val="22"/>
          </w:rPr>
          <w:t>wszystkie zmiany wysokości stawek jednostkowych netto określonych w kosztorysie wynikające z zapisów niniejszego paragrafu, tj. zarówno zmiany proponowane do wprowadzenia, jak i zmiany wcześniej wprowadzone,</w:t>
        </w:r>
      </w:ins>
    </w:p>
    <w:p w14:paraId="2952384C" w14:textId="77777777" w:rsidR="006404EA" w:rsidRPr="00DF40DD" w:rsidRDefault="006404EA" w:rsidP="006404EA">
      <w:pPr>
        <w:pStyle w:val="Tekstkomentarza"/>
        <w:numPr>
          <w:ilvl w:val="0"/>
          <w:numId w:val="40"/>
        </w:numPr>
        <w:spacing w:after="200" w:line="276" w:lineRule="auto"/>
        <w:jc w:val="both"/>
        <w:rPr>
          <w:ins w:id="642" w:author="aswiatkowski" w:date="2025-06-04T11:32:00Z" w16du:dateUtc="2025-06-04T09:32:00Z"/>
          <w:sz w:val="22"/>
          <w:szCs w:val="22"/>
        </w:rPr>
      </w:pPr>
      <w:ins w:id="643" w:author="aswiatkowski" w:date="2025-06-04T11:32:00Z" w16du:dateUtc="2025-06-04T09:32:00Z">
        <w:r w:rsidRPr="00DF40DD">
          <w:rPr>
            <w:color w:val="000000"/>
            <w:sz w:val="22"/>
            <w:szCs w:val="22"/>
          </w:rPr>
          <w:t>zrealizowany i rozliczony zakres zamówienia,</w:t>
        </w:r>
      </w:ins>
    </w:p>
    <w:p w14:paraId="52469021" w14:textId="77777777" w:rsidR="006404EA" w:rsidRPr="00DF40DD" w:rsidRDefault="006404EA" w:rsidP="006404EA">
      <w:pPr>
        <w:pStyle w:val="Tekstkomentarza"/>
        <w:numPr>
          <w:ilvl w:val="0"/>
          <w:numId w:val="40"/>
        </w:numPr>
        <w:spacing w:after="200" w:line="276" w:lineRule="auto"/>
        <w:jc w:val="both"/>
        <w:rPr>
          <w:ins w:id="644" w:author="aswiatkowski" w:date="2025-06-04T11:32:00Z" w16du:dateUtc="2025-06-04T09:32:00Z"/>
          <w:sz w:val="22"/>
          <w:szCs w:val="22"/>
        </w:rPr>
      </w:pPr>
      <w:ins w:id="645" w:author="aswiatkowski" w:date="2025-06-04T11:32:00Z" w16du:dateUtc="2025-06-04T09:32:00Z">
        <w:r w:rsidRPr="00DF40DD">
          <w:rPr>
            <w:color w:val="000000"/>
            <w:sz w:val="22"/>
            <w:szCs w:val="22"/>
          </w:rPr>
          <w:t>zakres zamówienia pozostały do realizacji.</w:t>
        </w:r>
      </w:ins>
    </w:p>
    <w:p w14:paraId="781417A1" w14:textId="77777777" w:rsidR="006404EA" w:rsidRPr="00DF40DD" w:rsidRDefault="006404EA" w:rsidP="006404EA">
      <w:pPr>
        <w:pStyle w:val="Tekstkomentarza"/>
        <w:spacing w:line="276" w:lineRule="auto"/>
        <w:jc w:val="both"/>
        <w:rPr>
          <w:ins w:id="646" w:author="aswiatkowski" w:date="2025-06-04T11:32:00Z" w16du:dateUtc="2025-06-04T09:32:00Z"/>
          <w:sz w:val="22"/>
          <w:szCs w:val="22"/>
        </w:rPr>
      </w:pPr>
      <w:ins w:id="647" w:author="aswiatkowski" w:date="2025-06-04T11:32:00Z" w16du:dateUtc="2025-06-04T09:32:00Z">
        <w:r w:rsidRPr="00DF40DD">
          <w:rPr>
            <w:color w:val="000000"/>
            <w:sz w:val="22"/>
            <w:szCs w:val="22"/>
          </w:rPr>
          <w:t>8.</w:t>
        </w:r>
        <w:r w:rsidRPr="00DF40DD">
          <w:rPr>
            <w:color w:val="000000"/>
            <w:sz w:val="22"/>
            <w:szCs w:val="22"/>
          </w:rPr>
          <w:tab/>
          <w:t xml:space="preserve">Łączna maksymalna wartość wszystkich zmian wynagrodzenia wprowadzanych na podstawie niniejszego paragrafu w trakcie obowiązywania Umowy nie może przekroczyć 2% pierwotnej wartości materiałów niezbędnych do wykonania pozostałej części zamówienia.  </w:t>
        </w:r>
      </w:ins>
    </w:p>
    <w:p w14:paraId="35DB6CEE" w14:textId="3CA4DF1A" w:rsidR="006404EA" w:rsidRPr="00DF40DD" w:rsidRDefault="006404EA" w:rsidP="006404EA">
      <w:pPr>
        <w:pStyle w:val="Tekstkomentarza"/>
        <w:spacing w:line="276" w:lineRule="auto"/>
        <w:jc w:val="both"/>
        <w:rPr>
          <w:ins w:id="648" w:author="aswiatkowski" w:date="2025-06-04T11:32:00Z" w16du:dateUtc="2025-06-04T09:32:00Z"/>
          <w:sz w:val="22"/>
          <w:szCs w:val="22"/>
        </w:rPr>
      </w:pPr>
      <w:ins w:id="649" w:author="aswiatkowski" w:date="2025-06-04T11:32:00Z" w16du:dateUtc="2025-06-04T09:32:00Z">
        <w:r w:rsidRPr="00DF40DD">
          <w:rPr>
            <w:color w:val="000000"/>
            <w:sz w:val="22"/>
            <w:szCs w:val="22"/>
          </w:rPr>
          <w:t>9.</w:t>
        </w:r>
        <w:r w:rsidRPr="00DF40DD">
          <w:rPr>
            <w:color w:val="000000"/>
            <w:sz w:val="22"/>
            <w:szCs w:val="22"/>
          </w:rPr>
          <w:tab/>
          <w:t xml:space="preserve">W przypadku jeżeli kalkulacja, o której mowa w ust. 7 wykazałaby, że w skutek zmian wynagrodzenia związanych ze złożeniem wniosku, o którym mowa w ust. 3, łączna wartość wszystkich   zmian   wynagrodzenia   wprowadzanych   na   podstawie   niniejszego   paragrafu   w trakcie   obowiązywania   Umowy   przekroczyłaby   próg,   o   którym   mowa   w   ust   8,   Strona składająca wniosek skoryguje odpowiednio i proporcjonalnie wszystkie WZW zawarte we wniosku,  </w:t>
        </w:r>
      </w:ins>
      <w:ins w:id="650" w:author="mmazurkiewicz" w:date="2025-06-05T14:23:00Z" w16du:dateUtc="2025-06-05T12:23:00Z">
        <w:r w:rsidR="00DC391B">
          <w:rPr>
            <w:color w:val="000000"/>
            <w:sz w:val="22"/>
            <w:szCs w:val="22"/>
          </w:rPr>
          <w:t>o</w:t>
        </w:r>
      </w:ins>
      <w:ins w:id="651" w:author="aswiatkowski" w:date="2025-06-04T11:32:00Z" w16du:dateUtc="2025-06-04T09:32:00Z">
        <w:r w:rsidRPr="00DF40DD">
          <w:rPr>
            <w:color w:val="000000"/>
            <w:sz w:val="22"/>
            <w:szCs w:val="22"/>
          </w:rPr>
          <w:t xml:space="preserve"> którym   mowa   w   ust.   3   w taki   sposób,   aby   łączna   wartość   wszystkich   zmian wynagrodzenia wprowadzanych na podstawie niniejszego paragrafu w trakcie obowiązywania Umowy nie przekroczyła progu, o którym mowa w ust. 8. </w:t>
        </w:r>
      </w:ins>
    </w:p>
    <w:p w14:paraId="3DEEC09A" w14:textId="77777777" w:rsidR="006404EA" w:rsidRPr="00DF40DD" w:rsidRDefault="006404EA" w:rsidP="006404EA">
      <w:pPr>
        <w:pStyle w:val="Tekstkomentarza"/>
        <w:spacing w:line="276" w:lineRule="auto"/>
        <w:jc w:val="both"/>
        <w:rPr>
          <w:ins w:id="652" w:author="aswiatkowski" w:date="2025-06-04T11:32:00Z" w16du:dateUtc="2025-06-04T09:32:00Z"/>
          <w:sz w:val="22"/>
          <w:szCs w:val="22"/>
        </w:rPr>
      </w:pPr>
      <w:ins w:id="653" w:author="aswiatkowski" w:date="2025-06-04T11:32:00Z" w16du:dateUtc="2025-06-04T09:32:00Z">
        <w:r w:rsidRPr="00DF40DD">
          <w:rPr>
            <w:color w:val="000000"/>
            <w:sz w:val="22"/>
            <w:szCs w:val="22"/>
          </w:rPr>
          <w:t>10.</w:t>
        </w:r>
        <w:r w:rsidRPr="00DF40DD">
          <w:rPr>
            <w:color w:val="000000"/>
            <w:sz w:val="22"/>
            <w:szCs w:val="22"/>
          </w:rPr>
          <w:tab/>
          <w:t>W przypadku, o którym mowa w ust. 9, Strona składająca wniosek przeprowadzi ponowną kalkulację:</w:t>
        </w:r>
      </w:ins>
    </w:p>
    <w:p w14:paraId="0B5F9B21" w14:textId="77777777" w:rsidR="006404EA" w:rsidRPr="00DF40DD" w:rsidRDefault="006404EA" w:rsidP="006404EA">
      <w:pPr>
        <w:pStyle w:val="Tekstkomentarza"/>
        <w:numPr>
          <w:ilvl w:val="0"/>
          <w:numId w:val="41"/>
        </w:numPr>
        <w:spacing w:after="200" w:line="276" w:lineRule="auto"/>
        <w:jc w:val="both"/>
        <w:rPr>
          <w:ins w:id="654" w:author="aswiatkowski" w:date="2025-06-04T11:32:00Z" w16du:dateUtc="2025-06-04T09:32:00Z"/>
          <w:sz w:val="22"/>
          <w:szCs w:val="22"/>
        </w:rPr>
      </w:pPr>
      <w:ins w:id="655" w:author="aswiatkowski" w:date="2025-06-04T11:32:00Z" w16du:dateUtc="2025-06-04T09:32:00Z">
        <w:r w:rsidRPr="00DF40DD">
          <w:rPr>
            <w:color w:val="000000"/>
            <w:sz w:val="22"/>
            <w:szCs w:val="22"/>
          </w:rPr>
          <w:t>zaktualizowanych stawek jednostkowych netto, których dotyczy składany wniosek, zgodnie z zasadami określonymi w ust. 6, ale z wykorzystaniem skorygowanych wskaźników zmiany wartości [</w:t>
        </w:r>
        <w:proofErr w:type="spellStart"/>
        <w:r w:rsidRPr="00DF40DD">
          <w:rPr>
            <w:color w:val="000000"/>
            <w:sz w:val="22"/>
            <w:szCs w:val="22"/>
          </w:rPr>
          <w:t>sWZW</w:t>
        </w:r>
        <w:proofErr w:type="spellEnd"/>
        <w:r w:rsidRPr="00DF40DD">
          <w:rPr>
            <w:color w:val="000000"/>
            <w:sz w:val="22"/>
            <w:szCs w:val="22"/>
          </w:rPr>
          <w:t>],</w:t>
        </w:r>
      </w:ins>
    </w:p>
    <w:p w14:paraId="6DCF09E4" w14:textId="77777777" w:rsidR="006404EA" w:rsidRPr="00DF40DD" w:rsidRDefault="006404EA" w:rsidP="006404EA">
      <w:pPr>
        <w:pStyle w:val="Tekstkomentarza"/>
        <w:numPr>
          <w:ilvl w:val="0"/>
          <w:numId w:val="41"/>
        </w:numPr>
        <w:spacing w:after="200" w:line="276" w:lineRule="auto"/>
        <w:jc w:val="both"/>
        <w:rPr>
          <w:ins w:id="656" w:author="aswiatkowski" w:date="2025-06-04T11:32:00Z" w16du:dateUtc="2025-06-04T09:32:00Z"/>
          <w:sz w:val="22"/>
          <w:szCs w:val="22"/>
        </w:rPr>
      </w:pPr>
      <w:ins w:id="657" w:author="aswiatkowski" w:date="2025-06-04T11:32:00Z" w16du:dateUtc="2025-06-04T09:32:00Z">
        <w:r w:rsidRPr="00DF40DD">
          <w:rPr>
            <w:color w:val="000000"/>
            <w:sz w:val="22"/>
            <w:szCs w:val="22"/>
          </w:rPr>
          <w:t>wpływu planowanych do wprowadzenia zmian na wysokość całkowitego wynagrodzenia Wykonawcy   uwzględniając   zaktualizowane   stawki   jednostkowe   netto   po   dokonaniu korekty.</w:t>
        </w:r>
      </w:ins>
    </w:p>
    <w:p w14:paraId="3ABB65EA" w14:textId="77777777" w:rsidR="006404EA" w:rsidRPr="00DF40DD" w:rsidRDefault="006404EA" w:rsidP="006404EA">
      <w:pPr>
        <w:pStyle w:val="Tekstkomentarza"/>
        <w:spacing w:line="276" w:lineRule="auto"/>
        <w:jc w:val="both"/>
        <w:rPr>
          <w:ins w:id="658" w:author="aswiatkowski" w:date="2025-06-04T11:32:00Z" w16du:dateUtc="2025-06-04T09:32:00Z"/>
          <w:sz w:val="22"/>
          <w:szCs w:val="22"/>
        </w:rPr>
      </w:pPr>
      <w:ins w:id="659" w:author="aswiatkowski" w:date="2025-06-04T11:32:00Z" w16du:dateUtc="2025-06-04T09:32:00Z">
        <w:r w:rsidRPr="00DF40DD">
          <w:rPr>
            <w:color w:val="000000"/>
            <w:sz w:val="22"/>
            <w:szCs w:val="22"/>
          </w:rPr>
          <w:t>11.</w:t>
        </w:r>
        <w:r w:rsidRPr="00DF40DD">
          <w:rPr>
            <w:color w:val="000000"/>
            <w:sz w:val="22"/>
            <w:szCs w:val="22"/>
          </w:rPr>
          <w:tab/>
          <w:t>Strona może wystąpić z wnioskiem, o którym mowa w ust. 3 nie wcześniej niż 6 miesięcy po zawarciu umowy oraz nie częściej niż raz na 6 miesięcy z zastrzeżeniem ust. 12.</w:t>
        </w:r>
      </w:ins>
    </w:p>
    <w:p w14:paraId="4241A60A" w14:textId="77777777" w:rsidR="006404EA" w:rsidRPr="00DF40DD" w:rsidRDefault="006404EA" w:rsidP="006404EA">
      <w:pPr>
        <w:pStyle w:val="Tekstkomentarza"/>
        <w:spacing w:line="276" w:lineRule="auto"/>
        <w:jc w:val="both"/>
        <w:rPr>
          <w:ins w:id="660" w:author="aswiatkowski" w:date="2025-06-04T11:32:00Z" w16du:dateUtc="2025-06-04T09:32:00Z"/>
          <w:sz w:val="22"/>
          <w:szCs w:val="22"/>
        </w:rPr>
      </w:pPr>
      <w:ins w:id="661" w:author="aswiatkowski" w:date="2025-06-04T11:32:00Z" w16du:dateUtc="2025-06-04T09:32:00Z">
        <w:r w:rsidRPr="00DF40DD">
          <w:rPr>
            <w:color w:val="000000"/>
            <w:sz w:val="22"/>
            <w:szCs w:val="22"/>
          </w:rPr>
          <w:t>12.</w:t>
        </w:r>
        <w:r w:rsidRPr="00DF40DD">
          <w:rPr>
            <w:color w:val="000000"/>
            <w:sz w:val="22"/>
            <w:szCs w:val="22"/>
          </w:rPr>
          <w:tab/>
          <w:t>Jeżeli umowa została zawarta po upływie 180 dni od dnia upływu terminu składania ofert, Strona może wystąpić z wnioskiem, o którym mowa w ust. 3 nie wcześniej niż 6 miesięcy od dnia upływu terminu składania ofert.</w:t>
        </w:r>
      </w:ins>
    </w:p>
    <w:p w14:paraId="6B8B93EA" w14:textId="77777777" w:rsidR="006404EA" w:rsidRPr="00DF40DD" w:rsidRDefault="006404EA" w:rsidP="006404EA">
      <w:pPr>
        <w:pStyle w:val="Tekstkomentarza"/>
        <w:spacing w:line="276" w:lineRule="auto"/>
        <w:jc w:val="both"/>
        <w:rPr>
          <w:ins w:id="662" w:author="aswiatkowski" w:date="2025-06-04T11:32:00Z" w16du:dateUtc="2025-06-04T09:32:00Z"/>
          <w:sz w:val="22"/>
          <w:szCs w:val="22"/>
        </w:rPr>
      </w:pPr>
      <w:ins w:id="663" w:author="aswiatkowski" w:date="2025-06-04T11:32:00Z" w16du:dateUtc="2025-06-04T09:32:00Z">
        <w:r w:rsidRPr="00DF40DD">
          <w:rPr>
            <w:color w:val="000000"/>
            <w:sz w:val="22"/>
            <w:szCs w:val="22"/>
          </w:rPr>
          <w:t>13.</w:t>
        </w:r>
        <w:r w:rsidRPr="00DF40DD">
          <w:rPr>
            <w:color w:val="000000"/>
            <w:sz w:val="22"/>
            <w:szCs w:val="22"/>
          </w:rPr>
          <w:tab/>
          <w:t>Strona przyjmująca wniosek, o którym mowa w ust. 3 może zażądać od Strony wnioskującej złożenia wyjaśnień, uzupełnień lub dodatkowych kalkulacji, w szczególności jeżeli złożony wniosek jest niekompletny lub sporządzony niezgodnie z zasadami wynikającymi z treści przedmiotowej umowy.</w:t>
        </w:r>
      </w:ins>
    </w:p>
    <w:p w14:paraId="64B66062" w14:textId="77777777" w:rsidR="006404EA" w:rsidRPr="00DF40DD" w:rsidRDefault="006404EA" w:rsidP="006404EA">
      <w:pPr>
        <w:pStyle w:val="Tekstkomentarza"/>
        <w:spacing w:line="276" w:lineRule="auto"/>
        <w:jc w:val="both"/>
        <w:rPr>
          <w:ins w:id="664" w:author="aswiatkowski" w:date="2025-06-04T11:32:00Z" w16du:dateUtc="2025-06-04T09:32:00Z"/>
          <w:sz w:val="22"/>
          <w:szCs w:val="22"/>
        </w:rPr>
      </w:pPr>
      <w:ins w:id="665" w:author="aswiatkowski" w:date="2025-06-04T11:32:00Z" w16du:dateUtc="2025-06-04T09:32:00Z">
        <w:r w:rsidRPr="00DF40DD">
          <w:rPr>
            <w:color w:val="000000"/>
            <w:sz w:val="22"/>
            <w:szCs w:val="22"/>
          </w:rPr>
          <w:t>14.</w:t>
        </w:r>
        <w:r w:rsidRPr="00DF40DD">
          <w:rPr>
            <w:color w:val="000000"/>
            <w:sz w:val="22"/>
            <w:szCs w:val="22"/>
          </w:rPr>
          <w:tab/>
          <w:t>W   przypadku   rozbieżnych   stanowisk   Stron   w   szczególności   co   do   kompletności i prawidłowości wniosku, o którym mowa w ust. 3, sposobu przeprowadzonych kalkulacji, wyboru   odpowiedniego   biuletynu   SEKOCENBUD   lub   odpowiedniego   doboru   zawartych w biuletynie cen lub kosztów, decydujące będzie stanowisko Zamawiającego.</w:t>
        </w:r>
      </w:ins>
    </w:p>
    <w:p w14:paraId="439C6A7D" w14:textId="77777777" w:rsidR="006404EA" w:rsidRPr="00DF40DD" w:rsidRDefault="006404EA" w:rsidP="006404EA">
      <w:pPr>
        <w:pStyle w:val="Tekstkomentarza"/>
        <w:spacing w:line="276" w:lineRule="auto"/>
        <w:jc w:val="both"/>
        <w:rPr>
          <w:ins w:id="666" w:author="aswiatkowski" w:date="2025-06-04T11:32:00Z" w16du:dateUtc="2025-06-04T09:32:00Z"/>
          <w:sz w:val="22"/>
          <w:szCs w:val="22"/>
        </w:rPr>
      </w:pPr>
      <w:ins w:id="667" w:author="aswiatkowski" w:date="2025-06-04T11:32:00Z" w16du:dateUtc="2025-06-04T09:32:00Z">
        <w:r w:rsidRPr="00DF40DD">
          <w:rPr>
            <w:color w:val="000000"/>
            <w:sz w:val="22"/>
            <w:szCs w:val="22"/>
          </w:rPr>
          <w:t>15.</w:t>
        </w:r>
        <w:r w:rsidRPr="00DF40DD">
          <w:rPr>
            <w:color w:val="000000"/>
            <w:sz w:val="22"/>
            <w:szCs w:val="22"/>
          </w:rPr>
          <w:tab/>
          <w:t>Strony po zaakceptowaniu wniosku, o którym mowa w ust. 3, wyznaczają datę zawarcia aneksu   do   umowy.   Aneks   zawierać   będzie   zasady   rozliczenia   prac   wykonanych   lub wykonywanych przez Wykonawcę, które do momentu zawarcia aneksu nie zostały odebrane oraz   rozliczone.   Zaktualizowane   stawki   jednostkowe   netto   obowiązywać   będą   dla nierozliczonych prac, które zostały wykonane po złożeniu wniosku, o którym mowa w ust. 3.</w:t>
        </w:r>
      </w:ins>
    </w:p>
    <w:p w14:paraId="62AE23E9" w14:textId="77777777" w:rsidR="006404EA" w:rsidRPr="00DF40DD" w:rsidRDefault="006404EA" w:rsidP="006404EA">
      <w:pPr>
        <w:pStyle w:val="Tekstkomentarza"/>
        <w:spacing w:line="276" w:lineRule="auto"/>
        <w:jc w:val="both"/>
        <w:rPr>
          <w:ins w:id="668" w:author="aswiatkowski" w:date="2025-06-04T11:32:00Z" w16du:dateUtc="2025-06-04T09:32:00Z"/>
          <w:sz w:val="22"/>
          <w:szCs w:val="22"/>
        </w:rPr>
      </w:pPr>
      <w:ins w:id="669" w:author="aswiatkowski" w:date="2025-06-04T11:32:00Z" w16du:dateUtc="2025-06-04T09:32:00Z">
        <w:r w:rsidRPr="00DF40DD">
          <w:rPr>
            <w:color w:val="000000"/>
            <w:sz w:val="22"/>
            <w:szCs w:val="22"/>
          </w:rPr>
          <w:t>16.</w:t>
        </w:r>
        <w:r w:rsidRPr="00DF40DD">
          <w:rPr>
            <w:color w:val="000000"/>
            <w:sz w:val="22"/>
            <w:szCs w:val="22"/>
          </w:rPr>
          <w:tab/>
          <w:t xml:space="preserve">Wykonawca,   którego   wynagrodzenie   zostało  zmienione   na  podstawie  zasad  określonych w niniejszym   paragrafie,   zobowiązany   jest   do   zmiany   wynagrodzenia   przysługującego podwykonawcy,   w   </w:t>
        </w:r>
        <w:r w:rsidRPr="00DF40DD">
          <w:rPr>
            <w:color w:val="000000"/>
            <w:sz w:val="22"/>
            <w:szCs w:val="22"/>
          </w:rPr>
          <w:lastRenderedPageBreak/>
          <w:t>zakresie   odpowiadającym   zmianom   cen   materiałów   lub   kosztów dotyczących zobowiązania podwykonawcy, jeżeli łącznie spełnione są następujące warunki:</w:t>
        </w:r>
      </w:ins>
    </w:p>
    <w:p w14:paraId="4DA48E11" w14:textId="77777777" w:rsidR="006404EA" w:rsidRPr="00DF40DD" w:rsidRDefault="006404EA" w:rsidP="006404EA">
      <w:pPr>
        <w:pStyle w:val="Tekstkomentarza"/>
        <w:numPr>
          <w:ilvl w:val="0"/>
          <w:numId w:val="42"/>
        </w:numPr>
        <w:spacing w:after="200" w:line="276" w:lineRule="auto"/>
        <w:jc w:val="both"/>
        <w:rPr>
          <w:ins w:id="670" w:author="aswiatkowski" w:date="2025-06-04T11:32:00Z" w16du:dateUtc="2025-06-04T09:32:00Z"/>
          <w:sz w:val="22"/>
          <w:szCs w:val="22"/>
        </w:rPr>
      </w:pPr>
      <w:ins w:id="671" w:author="aswiatkowski" w:date="2025-06-04T11:32:00Z" w16du:dateUtc="2025-06-04T09:32:00Z">
        <w:r w:rsidRPr="00DF40DD">
          <w:rPr>
            <w:color w:val="000000"/>
            <w:sz w:val="22"/>
            <w:szCs w:val="22"/>
          </w:rPr>
          <w:t>przedmiotem umowy są roboty budowlane lub usługi;</w:t>
        </w:r>
      </w:ins>
    </w:p>
    <w:p w14:paraId="3CEAF5A5" w14:textId="77777777" w:rsidR="006404EA" w:rsidRPr="00DF40DD" w:rsidRDefault="006404EA" w:rsidP="006404EA">
      <w:pPr>
        <w:pStyle w:val="Tekstkomentarza"/>
        <w:numPr>
          <w:ilvl w:val="0"/>
          <w:numId w:val="42"/>
        </w:numPr>
        <w:spacing w:after="200" w:line="276" w:lineRule="auto"/>
        <w:jc w:val="both"/>
        <w:rPr>
          <w:ins w:id="672" w:author="aswiatkowski" w:date="2025-06-04T11:32:00Z" w16du:dateUtc="2025-06-04T09:32:00Z"/>
          <w:sz w:val="22"/>
          <w:szCs w:val="22"/>
        </w:rPr>
      </w:pPr>
      <w:ins w:id="673" w:author="aswiatkowski" w:date="2025-06-04T11:32:00Z" w16du:dateUtc="2025-06-04T09:32:00Z">
        <w:r w:rsidRPr="00DF40DD">
          <w:rPr>
            <w:color w:val="000000"/>
            <w:sz w:val="22"/>
            <w:szCs w:val="22"/>
          </w:rPr>
          <w:t>okres obowiązywania umowy przekracza 6 miesięcy.</w:t>
        </w:r>
      </w:ins>
    </w:p>
    <w:p w14:paraId="1CDEA21F" w14:textId="77777777" w:rsidR="006404EA" w:rsidRPr="00DF40DD" w:rsidRDefault="006404EA" w:rsidP="006404EA">
      <w:pPr>
        <w:pStyle w:val="Tekstkomentarza"/>
        <w:spacing w:line="276" w:lineRule="auto"/>
        <w:jc w:val="both"/>
        <w:rPr>
          <w:ins w:id="674" w:author="aswiatkowski" w:date="2025-06-04T11:32:00Z" w16du:dateUtc="2025-06-04T09:32:00Z"/>
          <w:sz w:val="22"/>
          <w:szCs w:val="22"/>
        </w:rPr>
      </w:pPr>
      <w:ins w:id="675" w:author="aswiatkowski" w:date="2025-06-04T11:32:00Z" w16du:dateUtc="2025-06-04T09:32:00Z">
        <w:r w:rsidRPr="00DF40DD">
          <w:rPr>
            <w:color w:val="000000"/>
            <w:sz w:val="22"/>
            <w:szCs w:val="22"/>
          </w:rPr>
          <w:t>17.</w:t>
        </w:r>
        <w:r w:rsidRPr="00DF40DD">
          <w:rPr>
            <w:color w:val="000000"/>
            <w:sz w:val="22"/>
            <w:szCs w:val="22"/>
          </w:rPr>
          <w:tab/>
          <w:t xml:space="preserve">Wykonawca, w sytuacji o której mowa w ust. 16, zobowiązany jest poinformować pisemnie Zamawiającego o dokonanej zmianie wynagrodzenia podwykonawcy lub powodach braku dokonania takiej zmiany. </w:t>
        </w:r>
      </w:ins>
    </w:p>
    <w:p w14:paraId="4DD686D8" w14:textId="4212BBD9" w:rsidR="00603F48" w:rsidRPr="006F5B4A" w:rsidRDefault="006404EA">
      <w:pPr>
        <w:spacing w:line="276" w:lineRule="auto"/>
        <w:jc w:val="both"/>
        <w:rPr>
          <w:color w:val="000000" w:themeColor="text1"/>
          <w:sz w:val="22"/>
          <w:szCs w:val="22"/>
          <w:rPrChange w:id="676" w:author="aswiatkowski" w:date="2025-06-04T11:45:00Z" w16du:dateUtc="2025-06-04T09:45:00Z">
            <w:rPr>
              <w:rFonts w:eastAsia="Calibri"/>
              <w:sz w:val="22"/>
              <w:szCs w:val="22"/>
            </w:rPr>
          </w:rPrChange>
        </w:rPr>
        <w:pPrChange w:id="677" w:author="aswiatkowski" w:date="2025-06-04T11:45:00Z" w16du:dateUtc="2025-06-04T09:45:00Z">
          <w:pPr>
            <w:widowControl w:val="0"/>
            <w:numPr>
              <w:ilvl w:val="2"/>
              <w:numId w:val="32"/>
            </w:numPr>
            <w:tabs>
              <w:tab w:val="left" w:pos="105"/>
            </w:tabs>
            <w:suppressAutoHyphens/>
            <w:autoSpaceDE w:val="0"/>
            <w:autoSpaceDN w:val="0"/>
            <w:adjustRightInd w:val="0"/>
            <w:spacing w:before="240" w:after="120" w:line="276" w:lineRule="auto"/>
            <w:ind w:left="1134" w:hanging="425"/>
            <w:jc w:val="both"/>
          </w:pPr>
        </w:pPrChange>
      </w:pPr>
      <w:ins w:id="678" w:author="aswiatkowski" w:date="2025-06-04T11:32:00Z" w16du:dateUtc="2025-06-04T09:32:00Z">
        <w:r w:rsidRPr="00DF40DD">
          <w:rPr>
            <w:sz w:val="22"/>
            <w:szCs w:val="22"/>
          </w:rPr>
          <w:t>Dokonanie waloryzacji wynagrodzenia w oparciu o postanowienia umowy następuje od daty zawarcia aneksu do umowy począwszy od następnego pełnego miesiąca kalendarzowego</w:t>
        </w:r>
      </w:ins>
    </w:p>
    <w:p w14:paraId="684E9274" w14:textId="77777777" w:rsidR="007F73F0" w:rsidRDefault="007F73F0" w:rsidP="00060AC5">
      <w:pPr>
        <w:spacing w:line="276" w:lineRule="auto"/>
        <w:contextualSpacing/>
        <w:rPr>
          <w:color w:val="000000" w:themeColor="text1"/>
          <w:sz w:val="22"/>
          <w:szCs w:val="22"/>
        </w:rPr>
      </w:pPr>
    </w:p>
    <w:p w14:paraId="0DF9CB9E" w14:textId="08934AA3" w:rsidR="0091623D" w:rsidRPr="00BD00D3" w:rsidRDefault="00DF40DD" w:rsidP="00603F48">
      <w:pPr>
        <w:spacing w:line="276" w:lineRule="auto"/>
        <w:contextualSpacing/>
        <w:jc w:val="center"/>
        <w:rPr>
          <w:b/>
          <w:bCs/>
          <w:color w:val="000000" w:themeColor="text1"/>
          <w:sz w:val="22"/>
          <w:szCs w:val="22"/>
          <w:rPrChange w:id="679" w:author="Aleksandra Zimoch" w:date="2025-04-10T11:32:00Z">
            <w:rPr>
              <w:color w:val="000000" w:themeColor="text1"/>
              <w:sz w:val="22"/>
              <w:szCs w:val="22"/>
            </w:rPr>
          </w:rPrChange>
        </w:rPr>
      </w:pPr>
      <w:r w:rsidRPr="00BD00D3">
        <w:rPr>
          <w:b/>
          <w:bCs/>
          <w:color w:val="000000" w:themeColor="text1"/>
          <w:sz w:val="22"/>
          <w:szCs w:val="22"/>
          <w:rPrChange w:id="680" w:author="Aleksandra Zimoch" w:date="2025-04-10T11:32:00Z">
            <w:rPr>
              <w:color w:val="000000" w:themeColor="text1"/>
              <w:sz w:val="22"/>
              <w:szCs w:val="22"/>
            </w:rPr>
          </w:rPrChange>
        </w:rPr>
        <w:t>§ 1</w:t>
      </w:r>
      <w:ins w:id="681" w:author="aswiatkowski" w:date="2025-06-04T11:46:00Z" w16du:dateUtc="2025-06-04T09:46:00Z">
        <w:r w:rsidR="006F5B4A">
          <w:rPr>
            <w:b/>
            <w:bCs/>
            <w:color w:val="000000" w:themeColor="text1"/>
            <w:sz w:val="22"/>
            <w:szCs w:val="22"/>
          </w:rPr>
          <w:t>7</w:t>
        </w:r>
      </w:ins>
      <w:del w:id="682" w:author="aswiatkowski" w:date="2025-06-04T11:45:00Z" w16du:dateUtc="2025-06-04T09:45:00Z">
        <w:r w:rsidRPr="00BD00D3" w:rsidDel="006F5B4A">
          <w:rPr>
            <w:b/>
            <w:bCs/>
            <w:color w:val="000000" w:themeColor="text1"/>
            <w:sz w:val="22"/>
            <w:szCs w:val="22"/>
            <w:rPrChange w:id="683" w:author="Aleksandra Zimoch" w:date="2025-04-10T11:32:00Z">
              <w:rPr>
                <w:color w:val="000000" w:themeColor="text1"/>
                <w:sz w:val="22"/>
                <w:szCs w:val="22"/>
              </w:rPr>
            </w:rPrChange>
          </w:rPr>
          <w:delText>6</w:delText>
        </w:r>
      </w:del>
      <w:del w:id="684" w:author="aswiatkowski" w:date="2025-06-04T11:47:00Z" w16du:dateUtc="2025-06-04T09:47:00Z">
        <w:r w:rsidRPr="00BD00D3" w:rsidDel="006F5B4A">
          <w:rPr>
            <w:b/>
            <w:bCs/>
            <w:color w:val="000000" w:themeColor="text1"/>
            <w:sz w:val="22"/>
            <w:szCs w:val="22"/>
            <w:rPrChange w:id="685" w:author="Aleksandra Zimoch" w:date="2025-04-10T11:32:00Z">
              <w:rPr>
                <w:color w:val="000000" w:themeColor="text1"/>
                <w:sz w:val="22"/>
                <w:szCs w:val="22"/>
              </w:rPr>
            </w:rPrChange>
          </w:rPr>
          <w:delText>.</w:delText>
        </w:r>
      </w:del>
    </w:p>
    <w:p w14:paraId="43053813" w14:textId="77777777" w:rsidR="0091623D" w:rsidRPr="00BD00D3" w:rsidRDefault="0091623D" w:rsidP="00DF40DD">
      <w:pPr>
        <w:spacing w:before="240" w:after="120" w:line="276" w:lineRule="auto"/>
        <w:jc w:val="center"/>
        <w:rPr>
          <w:b/>
          <w:bCs/>
          <w:sz w:val="22"/>
          <w:szCs w:val="22"/>
          <w:rPrChange w:id="686" w:author="Aleksandra Zimoch" w:date="2025-04-10T11:32:00Z">
            <w:rPr>
              <w:sz w:val="22"/>
              <w:szCs w:val="22"/>
            </w:rPr>
          </w:rPrChange>
        </w:rPr>
      </w:pPr>
      <w:r w:rsidRPr="00BD00D3">
        <w:rPr>
          <w:b/>
          <w:bCs/>
          <w:sz w:val="22"/>
          <w:szCs w:val="22"/>
          <w:rPrChange w:id="687" w:author="Aleksandra Zimoch" w:date="2025-04-10T11:32:00Z">
            <w:rPr>
              <w:sz w:val="22"/>
              <w:szCs w:val="22"/>
            </w:rPr>
          </w:rPrChange>
        </w:rPr>
        <w:t>Kary umowne</w:t>
      </w:r>
    </w:p>
    <w:p w14:paraId="3A451C46" w14:textId="77777777" w:rsidR="0091623D" w:rsidRPr="003D67D8" w:rsidRDefault="0091623D" w:rsidP="00D165BB">
      <w:pPr>
        <w:pStyle w:val="Akapitzlist"/>
        <w:numPr>
          <w:ilvl w:val="0"/>
          <w:numId w:val="27"/>
        </w:numPr>
        <w:spacing w:before="240" w:after="120" w:line="276" w:lineRule="auto"/>
        <w:contextualSpacing w:val="0"/>
        <w:jc w:val="both"/>
        <w:rPr>
          <w:sz w:val="22"/>
          <w:szCs w:val="22"/>
        </w:rPr>
      </w:pPr>
      <w:r w:rsidRPr="003D67D8">
        <w:rPr>
          <w:sz w:val="22"/>
          <w:szCs w:val="22"/>
        </w:rPr>
        <w:t>Strony postanawiają, że obowiązującą je formę odszkodowania będą stanowić kary umowne.</w:t>
      </w:r>
    </w:p>
    <w:p w14:paraId="085A8E70" w14:textId="77777777" w:rsidR="0091623D" w:rsidRPr="003D67D8" w:rsidRDefault="0091623D" w:rsidP="00D165BB">
      <w:pPr>
        <w:pStyle w:val="Akapitzlist"/>
        <w:numPr>
          <w:ilvl w:val="0"/>
          <w:numId w:val="27"/>
        </w:numPr>
        <w:spacing w:before="240" w:after="120" w:line="276" w:lineRule="auto"/>
        <w:contextualSpacing w:val="0"/>
        <w:jc w:val="both"/>
        <w:rPr>
          <w:sz w:val="22"/>
          <w:szCs w:val="22"/>
        </w:rPr>
      </w:pPr>
      <w:r w:rsidRPr="003D67D8">
        <w:rPr>
          <w:sz w:val="22"/>
          <w:szCs w:val="22"/>
        </w:rPr>
        <w:t>Wykonawca zapłaci Zamawiającemu kary umowne w następujących przypadkach i wysokościach:</w:t>
      </w:r>
    </w:p>
    <w:p w14:paraId="15170C79" w14:textId="77777777" w:rsidR="0091623D" w:rsidRPr="003D67D8" w:rsidRDefault="0091623D" w:rsidP="00D165BB">
      <w:pPr>
        <w:pStyle w:val="Akapitzlist"/>
        <w:numPr>
          <w:ilvl w:val="0"/>
          <w:numId w:val="11"/>
        </w:numPr>
        <w:spacing w:before="240" w:after="120" w:line="276" w:lineRule="auto"/>
        <w:contextualSpacing w:val="0"/>
        <w:jc w:val="both"/>
        <w:rPr>
          <w:sz w:val="22"/>
          <w:szCs w:val="22"/>
        </w:rPr>
      </w:pPr>
      <w:r w:rsidRPr="003D67D8">
        <w:rPr>
          <w:sz w:val="22"/>
          <w:szCs w:val="22"/>
        </w:rPr>
        <w:t>za każdy dzień zwłoki w realizacji oraz zakończenia robót w wysokości 0,1% wynagrodzenia brutto ustalonego za przedmiot umowy;</w:t>
      </w:r>
    </w:p>
    <w:p w14:paraId="304630C2" w14:textId="77777777" w:rsidR="0091623D" w:rsidRPr="003D67D8" w:rsidRDefault="0091623D" w:rsidP="00D165BB">
      <w:pPr>
        <w:pStyle w:val="Akapitzlist"/>
        <w:numPr>
          <w:ilvl w:val="0"/>
          <w:numId w:val="11"/>
        </w:numPr>
        <w:spacing w:before="240" w:after="120" w:line="276" w:lineRule="auto"/>
        <w:contextualSpacing w:val="0"/>
        <w:jc w:val="both"/>
        <w:rPr>
          <w:sz w:val="22"/>
          <w:szCs w:val="22"/>
        </w:rPr>
      </w:pPr>
      <w:r w:rsidRPr="003D67D8">
        <w:rPr>
          <w:sz w:val="22"/>
          <w:szCs w:val="22"/>
        </w:rPr>
        <w:t>za każdy dzień zwłoki w usunięcia wad i usterek stwierdzonych przy odbiorze oraz w okresie gwarancji i rękojmi w wysokości 0,05% wynagrodzenia brutto ustalonego za przedmiot umowy;</w:t>
      </w:r>
    </w:p>
    <w:p w14:paraId="0FC9622A" w14:textId="77777777" w:rsidR="0091623D" w:rsidRPr="0002404E" w:rsidRDefault="0091623D" w:rsidP="00D165BB">
      <w:pPr>
        <w:pStyle w:val="Akapitzlist"/>
        <w:numPr>
          <w:ilvl w:val="0"/>
          <w:numId w:val="11"/>
        </w:numPr>
        <w:spacing w:before="240" w:after="120" w:line="276" w:lineRule="auto"/>
        <w:ind w:left="709" w:hanging="283"/>
        <w:contextualSpacing w:val="0"/>
        <w:jc w:val="both"/>
        <w:rPr>
          <w:sz w:val="22"/>
          <w:szCs w:val="22"/>
        </w:rPr>
      </w:pPr>
      <w:r w:rsidRPr="003D67D8">
        <w:rPr>
          <w:sz w:val="22"/>
          <w:szCs w:val="22"/>
        </w:rPr>
        <w:t xml:space="preserve">za odstąpienie od umowy przez Wykonawcę/Zamawiającego z przyczyn zależnych od Wykonawcy - w </w:t>
      </w:r>
      <w:r w:rsidRPr="0002404E">
        <w:rPr>
          <w:sz w:val="22"/>
          <w:szCs w:val="22"/>
        </w:rPr>
        <w:t>wysokości 5% wynagrodzenia brutto ustalonego za przedmiot umowy;</w:t>
      </w:r>
    </w:p>
    <w:p w14:paraId="3BC79703" w14:textId="77777777" w:rsidR="0091623D" w:rsidRPr="0002404E" w:rsidRDefault="0091623D" w:rsidP="00D165BB">
      <w:pPr>
        <w:pStyle w:val="Akapitzlist"/>
        <w:numPr>
          <w:ilvl w:val="0"/>
          <w:numId w:val="11"/>
        </w:numPr>
        <w:spacing w:before="240" w:after="120" w:line="276" w:lineRule="auto"/>
        <w:ind w:left="709" w:hanging="283"/>
        <w:contextualSpacing w:val="0"/>
        <w:jc w:val="both"/>
        <w:rPr>
          <w:sz w:val="22"/>
          <w:szCs w:val="22"/>
        </w:rPr>
      </w:pPr>
      <w:r w:rsidRPr="0002404E">
        <w:rPr>
          <w:sz w:val="22"/>
          <w:szCs w:val="22"/>
        </w:rPr>
        <w:t>za każdy dzień zwłoki w przedłożeniu do zaakceptowania projektu umowy o podwykonawstwo w wysokości 0,05% wynagrodzenia brutto przedmiotu umowy;</w:t>
      </w:r>
    </w:p>
    <w:p w14:paraId="72F918F1" w14:textId="10965DB0" w:rsidR="0091623D" w:rsidRPr="0002404E" w:rsidRDefault="0091623D" w:rsidP="00D165BB">
      <w:pPr>
        <w:pStyle w:val="Akapitzlist"/>
        <w:numPr>
          <w:ilvl w:val="0"/>
          <w:numId w:val="11"/>
        </w:numPr>
        <w:spacing w:before="240" w:after="120" w:line="276" w:lineRule="auto"/>
        <w:contextualSpacing w:val="0"/>
        <w:jc w:val="both"/>
        <w:rPr>
          <w:sz w:val="22"/>
          <w:szCs w:val="22"/>
        </w:rPr>
      </w:pPr>
      <w:r w:rsidRPr="0002404E">
        <w:rPr>
          <w:sz w:val="22"/>
          <w:szCs w:val="22"/>
        </w:rPr>
        <w:t>za każdy dzień zwłoki w przedłożeniu poświadczonej za zgodność z oryginałem kopii umowy o podwykonawstwo lub jej zmiany w wysokości 0,05% wynagrodzenia brutto przedmiotu umowy;</w:t>
      </w:r>
    </w:p>
    <w:p w14:paraId="593EC0FF" w14:textId="1D925B32" w:rsidR="0091623D" w:rsidRDefault="00C86665" w:rsidP="00D165BB">
      <w:pPr>
        <w:pStyle w:val="Akapitzlist"/>
        <w:numPr>
          <w:ilvl w:val="0"/>
          <w:numId w:val="11"/>
        </w:numPr>
        <w:spacing w:before="240" w:after="120" w:line="276" w:lineRule="auto"/>
        <w:contextualSpacing w:val="0"/>
        <w:jc w:val="both"/>
        <w:rPr>
          <w:sz w:val="22"/>
          <w:szCs w:val="22"/>
        </w:rPr>
      </w:pPr>
      <w:r w:rsidRPr="0002404E">
        <w:rPr>
          <w:sz w:val="22"/>
          <w:szCs w:val="22"/>
        </w:rPr>
        <w:t xml:space="preserve">za każdy dzień </w:t>
      </w:r>
      <w:r w:rsidRPr="0002404E">
        <w:rPr>
          <w:rStyle w:val="markedcontent"/>
          <w:sz w:val="22"/>
          <w:szCs w:val="22"/>
        </w:rPr>
        <w:t>braku zapłaty lub nieterminowej zapłaty</w:t>
      </w:r>
      <w:r w:rsidR="006C3385" w:rsidRPr="0002404E">
        <w:rPr>
          <w:sz w:val="22"/>
          <w:szCs w:val="22"/>
        </w:rPr>
        <w:t xml:space="preserve"> wynagrodzenia należnego podwykonawcom lub dalszym podwykonawcom w wysokości 0,1% wynagrodzenia brutto przedmiotu umowy;</w:t>
      </w:r>
    </w:p>
    <w:p w14:paraId="04EB2F59" w14:textId="17682ECD" w:rsidR="001169A7" w:rsidRPr="0002404E" w:rsidRDefault="001169A7" w:rsidP="00D165BB">
      <w:pPr>
        <w:pStyle w:val="Akapitzlist"/>
        <w:numPr>
          <w:ilvl w:val="0"/>
          <w:numId w:val="11"/>
        </w:numPr>
        <w:spacing w:before="240" w:after="120" w:line="276" w:lineRule="auto"/>
        <w:contextualSpacing w:val="0"/>
        <w:jc w:val="both"/>
        <w:rPr>
          <w:sz w:val="22"/>
          <w:szCs w:val="22"/>
        </w:rPr>
      </w:pPr>
      <w:r>
        <w:rPr>
          <w:sz w:val="22"/>
          <w:szCs w:val="22"/>
        </w:rPr>
        <w:t>za każdy dzień braku zapłaty lub nieterminowej zapłaty wynagrodzenia należnego podwykonawcom lub dalszym podwykonawcom z tytułu zmiany wysokości wynagrodzenia, o której mowa w art. 439 ust. 5 ustawy PZP w wysokości 0,1% wynagrodzenia brutto przedmiotu umowy;</w:t>
      </w:r>
    </w:p>
    <w:p w14:paraId="273D7089" w14:textId="77777777" w:rsidR="00555964" w:rsidRDefault="007D3B82" w:rsidP="00D165BB">
      <w:pPr>
        <w:pStyle w:val="Akapitzlist"/>
        <w:numPr>
          <w:ilvl w:val="0"/>
          <w:numId w:val="11"/>
        </w:numPr>
        <w:spacing w:before="240" w:after="120" w:line="276" w:lineRule="auto"/>
        <w:contextualSpacing w:val="0"/>
        <w:jc w:val="both"/>
        <w:rPr>
          <w:sz w:val="22"/>
          <w:szCs w:val="22"/>
        </w:rPr>
      </w:pPr>
      <w:r w:rsidRPr="0002404E">
        <w:rPr>
          <w:sz w:val="22"/>
          <w:szCs w:val="22"/>
        </w:rPr>
        <w:t xml:space="preserve">w przypadku </w:t>
      </w:r>
      <w:r w:rsidR="006C3385" w:rsidRPr="0002404E">
        <w:rPr>
          <w:sz w:val="22"/>
          <w:szCs w:val="22"/>
        </w:rPr>
        <w:t>braku zmiany umowy o podwykonawstwo w zakresie terminu zapłaty, zgodnie z art. 464 ust. 10 - w wysokości 1% wynagrodzenia brutto ustalonego za przedmiot umowy</w:t>
      </w:r>
    </w:p>
    <w:p w14:paraId="5C422D5B" w14:textId="4E8A1EFA" w:rsidR="006C3385" w:rsidRPr="0002404E" w:rsidRDefault="00555964" w:rsidP="00D165BB">
      <w:pPr>
        <w:pStyle w:val="Akapitzlist"/>
        <w:numPr>
          <w:ilvl w:val="0"/>
          <w:numId w:val="11"/>
        </w:numPr>
        <w:spacing w:before="240" w:after="120" w:line="276" w:lineRule="auto"/>
        <w:contextualSpacing w:val="0"/>
        <w:jc w:val="both"/>
        <w:rPr>
          <w:sz w:val="22"/>
          <w:szCs w:val="22"/>
        </w:rPr>
      </w:pPr>
      <w:r>
        <w:rPr>
          <w:sz w:val="22"/>
          <w:szCs w:val="22"/>
        </w:rPr>
        <w:t>w przypadku niespełnienia wymogu zatrudnienia na podstawie umowy o pracę o którym mowa w § 2 ust.12 w wysokości 0,05 % wynagrodzenia brutto ustalonego za przedmiot umowy</w:t>
      </w:r>
      <w:r w:rsidR="006C3385" w:rsidRPr="0002404E">
        <w:rPr>
          <w:sz w:val="22"/>
          <w:szCs w:val="22"/>
        </w:rPr>
        <w:t>.</w:t>
      </w:r>
    </w:p>
    <w:p w14:paraId="577EE2C2" w14:textId="75CF5177" w:rsidR="0091623D" w:rsidRPr="003D67D8" w:rsidRDefault="0091623D" w:rsidP="00D165BB">
      <w:pPr>
        <w:pStyle w:val="Akapitzlist"/>
        <w:numPr>
          <w:ilvl w:val="0"/>
          <w:numId w:val="27"/>
        </w:numPr>
        <w:spacing w:before="240" w:after="120" w:line="276" w:lineRule="auto"/>
        <w:contextualSpacing w:val="0"/>
        <w:jc w:val="both"/>
        <w:rPr>
          <w:sz w:val="22"/>
          <w:szCs w:val="22"/>
        </w:rPr>
      </w:pPr>
      <w:r w:rsidRPr="003D67D8">
        <w:rPr>
          <w:sz w:val="22"/>
          <w:szCs w:val="22"/>
        </w:rPr>
        <w:t>Zamawiający zapłaci Wykonawcy kary umowne:</w:t>
      </w:r>
    </w:p>
    <w:p w14:paraId="39CE0A70" w14:textId="77777777" w:rsidR="0091623D" w:rsidRPr="003D67D8" w:rsidRDefault="0091623D" w:rsidP="00D165BB">
      <w:pPr>
        <w:pStyle w:val="Akapitzlist"/>
        <w:numPr>
          <w:ilvl w:val="0"/>
          <w:numId w:val="12"/>
        </w:numPr>
        <w:spacing w:before="240" w:after="120" w:line="276" w:lineRule="auto"/>
        <w:contextualSpacing w:val="0"/>
        <w:jc w:val="both"/>
        <w:rPr>
          <w:sz w:val="22"/>
          <w:szCs w:val="22"/>
        </w:rPr>
      </w:pPr>
      <w:r w:rsidRPr="003D67D8">
        <w:rPr>
          <w:sz w:val="22"/>
          <w:szCs w:val="22"/>
        </w:rPr>
        <w:t>za każdy dzień zwłoki w przekazaniu terenu budowy w wysokości 0,05% wynagrodzenia brutto ustalonego za przedmiot umowy, jednak nie więcej niż 5% wartości brutto przedmiotu umowy,</w:t>
      </w:r>
    </w:p>
    <w:p w14:paraId="30733BFC" w14:textId="77777777" w:rsidR="0091623D" w:rsidRPr="003D67D8" w:rsidRDefault="0091623D" w:rsidP="00D165BB">
      <w:pPr>
        <w:pStyle w:val="Akapitzlist"/>
        <w:numPr>
          <w:ilvl w:val="0"/>
          <w:numId w:val="12"/>
        </w:numPr>
        <w:spacing w:before="240" w:after="120" w:line="276" w:lineRule="auto"/>
        <w:contextualSpacing w:val="0"/>
        <w:jc w:val="both"/>
        <w:rPr>
          <w:sz w:val="22"/>
          <w:szCs w:val="22"/>
        </w:rPr>
      </w:pPr>
      <w:r w:rsidRPr="003D67D8">
        <w:rPr>
          <w:sz w:val="22"/>
          <w:szCs w:val="22"/>
        </w:rPr>
        <w:lastRenderedPageBreak/>
        <w:t>za każdy dzień zwłoki od wyznaczonego terminu przystąpienia do odbioru końcowego przedmiotu umowy (z przyczyn zależnych od Zamawiającego) - w wysokości 0,05% wynagrodzenia brutto ustalonego za przedmiot umowy, jednak nie więcej niż 5% wartości brutto przedmiotu umowy,</w:t>
      </w:r>
    </w:p>
    <w:p w14:paraId="4FD10F75" w14:textId="77777777" w:rsidR="0091623D" w:rsidRPr="003D67D8" w:rsidRDefault="0091623D" w:rsidP="00D165BB">
      <w:pPr>
        <w:pStyle w:val="Akapitzlist"/>
        <w:numPr>
          <w:ilvl w:val="0"/>
          <w:numId w:val="12"/>
        </w:numPr>
        <w:spacing w:before="240" w:after="120" w:line="276" w:lineRule="auto"/>
        <w:contextualSpacing w:val="0"/>
        <w:jc w:val="both"/>
        <w:rPr>
          <w:sz w:val="22"/>
          <w:szCs w:val="22"/>
        </w:rPr>
      </w:pPr>
      <w:r w:rsidRPr="003D67D8">
        <w:rPr>
          <w:sz w:val="22"/>
          <w:szCs w:val="22"/>
        </w:rPr>
        <w:t>za odstąpienie od umowy z przyczyn zależnych od Zamawiającego w wysokości 5% wynagrodzenia brutto ustalonego za przedmiot umowy.</w:t>
      </w:r>
    </w:p>
    <w:p w14:paraId="224ADE56" w14:textId="0EF2F401" w:rsidR="0091623D" w:rsidRPr="003D67D8" w:rsidRDefault="0091623D" w:rsidP="00D165BB">
      <w:pPr>
        <w:pStyle w:val="Akapitzlist"/>
        <w:numPr>
          <w:ilvl w:val="0"/>
          <w:numId w:val="27"/>
        </w:numPr>
        <w:spacing w:before="240" w:after="120" w:line="276" w:lineRule="auto"/>
        <w:contextualSpacing w:val="0"/>
        <w:jc w:val="both"/>
        <w:rPr>
          <w:sz w:val="22"/>
          <w:szCs w:val="22"/>
        </w:rPr>
      </w:pPr>
      <w:r w:rsidRPr="003D67D8">
        <w:rPr>
          <w:sz w:val="22"/>
          <w:szCs w:val="22"/>
        </w:rPr>
        <w:t>W przypadku</w:t>
      </w:r>
      <w:ins w:id="688" w:author="Aleksandra Zimoch" w:date="2025-04-10T11:33:00Z">
        <w:r w:rsidR="00BD00D3">
          <w:rPr>
            <w:sz w:val="22"/>
            <w:szCs w:val="22"/>
          </w:rPr>
          <w:t>,</w:t>
        </w:r>
      </w:ins>
      <w:r w:rsidRPr="003D67D8">
        <w:rPr>
          <w:sz w:val="22"/>
          <w:szCs w:val="22"/>
        </w:rPr>
        <w:t xml:space="preserve"> gdyby w wyniku niewykonania lub nienależytego wykonania umowy przez Wykonawcę u Zamawiającego z w/w przyczyn powstała szkoda przewyższająca ustanowioną karę umowną, Zamawiający ma prawo żądać od Wykonawcy odszkodowania uzupełniającego do wysokości pełnej szkody.</w:t>
      </w:r>
    </w:p>
    <w:p w14:paraId="2D40531F" w14:textId="6345C7B2" w:rsidR="0091623D" w:rsidRPr="003D67D8" w:rsidRDefault="0091623D" w:rsidP="00D165BB">
      <w:pPr>
        <w:pStyle w:val="Akapitzlist"/>
        <w:numPr>
          <w:ilvl w:val="0"/>
          <w:numId w:val="27"/>
        </w:numPr>
        <w:spacing w:before="240" w:after="120" w:line="276" w:lineRule="auto"/>
        <w:contextualSpacing w:val="0"/>
        <w:jc w:val="both"/>
        <w:rPr>
          <w:sz w:val="22"/>
          <w:szCs w:val="22"/>
        </w:rPr>
      </w:pPr>
      <w:r w:rsidRPr="003D67D8">
        <w:rPr>
          <w:sz w:val="22"/>
          <w:szCs w:val="22"/>
        </w:rPr>
        <w:t>W przypadku</w:t>
      </w:r>
      <w:ins w:id="689" w:author="Aleksandra Zimoch" w:date="2025-04-10T11:33:00Z">
        <w:r w:rsidR="00BD00D3">
          <w:rPr>
            <w:sz w:val="22"/>
            <w:szCs w:val="22"/>
          </w:rPr>
          <w:t>,</w:t>
        </w:r>
      </w:ins>
      <w:r w:rsidRPr="003D67D8">
        <w:rPr>
          <w:sz w:val="22"/>
          <w:szCs w:val="22"/>
        </w:rPr>
        <w:t xml:space="preserve"> gdyby w wyniku niewykonania lub nienależytego wykonania umowy przez Wykonawcę u Zamawiającego powstała szkoda z innej przyczyny niż w/w, Zamawiający ma prawo żądać od Wykonawcy odszkodowania do wysokości pełnej szkody.</w:t>
      </w:r>
    </w:p>
    <w:p w14:paraId="17C1A9DA" w14:textId="77777777" w:rsidR="0091623D" w:rsidRPr="003D67D8" w:rsidRDefault="0091623D" w:rsidP="00D165BB">
      <w:pPr>
        <w:pStyle w:val="Akapitzlist"/>
        <w:numPr>
          <w:ilvl w:val="0"/>
          <w:numId w:val="27"/>
        </w:numPr>
        <w:spacing w:before="240" w:after="120" w:line="276" w:lineRule="auto"/>
        <w:contextualSpacing w:val="0"/>
        <w:jc w:val="both"/>
        <w:rPr>
          <w:sz w:val="22"/>
          <w:szCs w:val="22"/>
        </w:rPr>
      </w:pPr>
      <w:r w:rsidRPr="003D67D8">
        <w:rPr>
          <w:sz w:val="22"/>
          <w:szCs w:val="22"/>
        </w:rPr>
        <w:t>W przypadku zaistnienia okoliczności uzasadniających zapłatę kar umownych, Wykonawca zobowiązany jest do ich zapłacenia w terminie do 14 dni od daty otrzymania pisemnego wezwania od Zamawiającego.</w:t>
      </w:r>
    </w:p>
    <w:p w14:paraId="7B9DBEA6" w14:textId="77777777" w:rsidR="0091623D" w:rsidRPr="003D67D8" w:rsidRDefault="0091623D" w:rsidP="00D165BB">
      <w:pPr>
        <w:pStyle w:val="Akapitzlist"/>
        <w:numPr>
          <w:ilvl w:val="0"/>
          <w:numId w:val="27"/>
        </w:numPr>
        <w:spacing w:before="240" w:after="120" w:line="276" w:lineRule="auto"/>
        <w:contextualSpacing w:val="0"/>
        <w:jc w:val="both"/>
        <w:rPr>
          <w:sz w:val="22"/>
          <w:szCs w:val="22"/>
        </w:rPr>
      </w:pPr>
      <w:r w:rsidRPr="003D67D8">
        <w:rPr>
          <w:sz w:val="22"/>
          <w:szCs w:val="22"/>
        </w:rPr>
        <w:t>W przypadku konieczności naliczenia kar umownych Wykonawca wyraża zgodę na potrącenie kar umownych z przysługującego mu wynagrodzenia.</w:t>
      </w:r>
    </w:p>
    <w:p w14:paraId="6DA7D7D2" w14:textId="77777777" w:rsidR="0091623D" w:rsidRPr="003D67D8" w:rsidRDefault="0091623D" w:rsidP="00D165BB">
      <w:pPr>
        <w:pStyle w:val="Akapitzlist"/>
        <w:numPr>
          <w:ilvl w:val="0"/>
          <w:numId w:val="27"/>
        </w:numPr>
        <w:spacing w:before="240" w:after="120" w:line="276" w:lineRule="auto"/>
        <w:contextualSpacing w:val="0"/>
        <w:jc w:val="both"/>
        <w:rPr>
          <w:sz w:val="22"/>
          <w:szCs w:val="22"/>
        </w:rPr>
      </w:pPr>
      <w:r w:rsidRPr="003D67D8">
        <w:rPr>
          <w:sz w:val="22"/>
          <w:szCs w:val="22"/>
        </w:rPr>
        <w:t xml:space="preserve">W przypadku opóźnienia w zapłacie prawidłowo wystawionej faktury VAT, Zamawiający zapłaci Wykonawcy odsetki w wysokości ustawowej za każdy dzień opóźnienia. </w:t>
      </w:r>
    </w:p>
    <w:p w14:paraId="7AEE5051" w14:textId="00F809FF" w:rsidR="0091623D" w:rsidRPr="008B242A" w:rsidRDefault="0091623D" w:rsidP="00D165BB">
      <w:pPr>
        <w:pStyle w:val="Akapitzlist"/>
        <w:numPr>
          <w:ilvl w:val="0"/>
          <w:numId w:val="27"/>
        </w:numPr>
        <w:spacing w:before="240" w:after="120" w:line="276" w:lineRule="auto"/>
        <w:contextualSpacing w:val="0"/>
        <w:jc w:val="both"/>
        <w:rPr>
          <w:sz w:val="22"/>
          <w:szCs w:val="22"/>
        </w:rPr>
      </w:pPr>
      <w:r w:rsidRPr="003D67D8">
        <w:rPr>
          <w:sz w:val="22"/>
          <w:szCs w:val="22"/>
        </w:rPr>
        <w:t xml:space="preserve">Łączna wysokość kar umownych naliczonych zgodnie z ust. 1, ograniczona jest do 10 % ceny brutto Umowy. </w:t>
      </w:r>
    </w:p>
    <w:p w14:paraId="4E383890" w14:textId="77777777" w:rsidR="00AE1E3D" w:rsidRDefault="00AE1E3D" w:rsidP="004415AA">
      <w:pPr>
        <w:spacing w:before="240" w:after="120" w:line="276" w:lineRule="auto"/>
        <w:jc w:val="center"/>
        <w:rPr>
          <w:sz w:val="22"/>
          <w:szCs w:val="22"/>
        </w:rPr>
      </w:pPr>
    </w:p>
    <w:p w14:paraId="238C2E29" w14:textId="58C30F8B" w:rsidR="0091623D" w:rsidRPr="00BD00D3" w:rsidRDefault="0091623D" w:rsidP="004415AA">
      <w:pPr>
        <w:spacing w:before="240" w:after="120" w:line="276" w:lineRule="auto"/>
        <w:jc w:val="center"/>
        <w:rPr>
          <w:b/>
          <w:bCs/>
          <w:sz w:val="22"/>
          <w:szCs w:val="22"/>
          <w:rPrChange w:id="690" w:author="Aleksandra Zimoch" w:date="2025-04-10T11:33:00Z">
            <w:rPr>
              <w:sz w:val="22"/>
              <w:szCs w:val="22"/>
            </w:rPr>
          </w:rPrChange>
        </w:rPr>
      </w:pPr>
      <w:r w:rsidRPr="00BD00D3">
        <w:rPr>
          <w:b/>
          <w:bCs/>
          <w:sz w:val="22"/>
          <w:szCs w:val="22"/>
          <w:rPrChange w:id="691" w:author="Aleksandra Zimoch" w:date="2025-04-10T11:33:00Z">
            <w:rPr>
              <w:sz w:val="22"/>
              <w:szCs w:val="22"/>
            </w:rPr>
          </w:rPrChange>
        </w:rPr>
        <w:t>Postanowienia końcowe</w:t>
      </w:r>
    </w:p>
    <w:p w14:paraId="53D3A2C0" w14:textId="1BF17A72" w:rsidR="0091623D" w:rsidRPr="00BD00D3" w:rsidRDefault="0091623D" w:rsidP="004415AA">
      <w:pPr>
        <w:spacing w:before="240" w:after="120" w:line="276" w:lineRule="auto"/>
        <w:jc w:val="center"/>
        <w:rPr>
          <w:b/>
          <w:bCs/>
          <w:sz w:val="22"/>
          <w:szCs w:val="22"/>
          <w:rPrChange w:id="692" w:author="Aleksandra Zimoch" w:date="2025-04-10T11:33:00Z">
            <w:rPr>
              <w:sz w:val="22"/>
              <w:szCs w:val="22"/>
            </w:rPr>
          </w:rPrChange>
        </w:rPr>
      </w:pPr>
      <w:r w:rsidRPr="00BD00D3">
        <w:rPr>
          <w:b/>
          <w:bCs/>
          <w:sz w:val="22"/>
          <w:szCs w:val="22"/>
          <w:rPrChange w:id="693" w:author="Aleksandra Zimoch" w:date="2025-04-10T11:33:00Z">
            <w:rPr>
              <w:sz w:val="22"/>
              <w:szCs w:val="22"/>
            </w:rPr>
          </w:rPrChange>
        </w:rPr>
        <w:t>§ 1</w:t>
      </w:r>
      <w:ins w:id="694" w:author="aswiatkowski" w:date="2025-06-04T11:46:00Z" w16du:dateUtc="2025-06-04T09:46:00Z">
        <w:r w:rsidR="006F5B4A">
          <w:rPr>
            <w:b/>
            <w:bCs/>
            <w:sz w:val="22"/>
            <w:szCs w:val="22"/>
          </w:rPr>
          <w:t>8</w:t>
        </w:r>
      </w:ins>
      <w:del w:id="695" w:author="aswiatkowski" w:date="2025-06-04T11:46:00Z" w16du:dateUtc="2025-06-04T09:46:00Z">
        <w:r w:rsidR="00603F48" w:rsidRPr="00BD00D3" w:rsidDel="006F5B4A">
          <w:rPr>
            <w:b/>
            <w:bCs/>
            <w:sz w:val="22"/>
            <w:szCs w:val="22"/>
            <w:rPrChange w:id="696" w:author="Aleksandra Zimoch" w:date="2025-04-10T11:33:00Z">
              <w:rPr>
                <w:sz w:val="22"/>
                <w:szCs w:val="22"/>
              </w:rPr>
            </w:rPrChange>
          </w:rPr>
          <w:delText>7</w:delText>
        </w:r>
      </w:del>
    </w:p>
    <w:p w14:paraId="15BCFABA" w14:textId="15AC2880" w:rsidR="0091623D" w:rsidDel="00BD00D3" w:rsidRDefault="00BD00D3" w:rsidP="008B242A">
      <w:pPr>
        <w:spacing w:before="240" w:after="120" w:line="276" w:lineRule="auto"/>
        <w:jc w:val="both"/>
        <w:rPr>
          <w:del w:id="697" w:author="Aleksandra Zimoch" w:date="2025-04-10T11:34:00Z"/>
          <w:sz w:val="22"/>
          <w:szCs w:val="22"/>
        </w:rPr>
      </w:pPr>
      <w:ins w:id="698" w:author="Aleksandra Zimoch" w:date="2025-04-10T11:34:00Z">
        <w:r>
          <w:rPr>
            <w:sz w:val="22"/>
            <w:szCs w:val="22"/>
          </w:rPr>
          <w:t xml:space="preserve">1. </w:t>
        </w:r>
      </w:ins>
      <w:r w:rsidR="0091623D" w:rsidRPr="003D67D8">
        <w:rPr>
          <w:sz w:val="22"/>
          <w:szCs w:val="22"/>
        </w:rPr>
        <w:t>Zmiana niniejszej umowy wymaga formy pisemnej pod rygorem nieważności.</w:t>
      </w:r>
    </w:p>
    <w:p w14:paraId="089A7E36" w14:textId="314B1491" w:rsidR="00BD00D3" w:rsidRPr="003D67D8" w:rsidRDefault="00BD00D3" w:rsidP="008B242A">
      <w:pPr>
        <w:spacing w:before="240" w:after="120" w:line="276" w:lineRule="auto"/>
        <w:jc w:val="both"/>
        <w:rPr>
          <w:ins w:id="699" w:author="Aleksandra Zimoch" w:date="2025-04-10T11:34:00Z"/>
          <w:sz w:val="22"/>
          <w:szCs w:val="22"/>
        </w:rPr>
      </w:pPr>
    </w:p>
    <w:p w14:paraId="0DEB72B0" w14:textId="5D28F83D" w:rsidR="0091623D" w:rsidRPr="003D67D8" w:rsidDel="00BD00D3" w:rsidRDefault="00BD00D3" w:rsidP="004415AA">
      <w:pPr>
        <w:spacing w:before="240" w:after="120" w:line="276" w:lineRule="auto"/>
        <w:jc w:val="center"/>
        <w:rPr>
          <w:del w:id="700" w:author="Aleksandra Zimoch" w:date="2025-04-10T11:34:00Z"/>
          <w:sz w:val="22"/>
          <w:szCs w:val="22"/>
        </w:rPr>
      </w:pPr>
      <w:ins w:id="701" w:author="Aleksandra Zimoch" w:date="2025-04-10T11:34:00Z">
        <w:r>
          <w:rPr>
            <w:sz w:val="22"/>
            <w:szCs w:val="22"/>
          </w:rPr>
          <w:t>2.</w:t>
        </w:r>
      </w:ins>
      <w:del w:id="702" w:author="Aleksandra Zimoch" w:date="2025-04-10T11:34:00Z">
        <w:r w:rsidR="0091623D" w:rsidRPr="003D67D8" w:rsidDel="00BD00D3">
          <w:rPr>
            <w:sz w:val="22"/>
            <w:szCs w:val="22"/>
          </w:rPr>
          <w:delText>§ 1</w:delText>
        </w:r>
        <w:r w:rsidR="00603F48" w:rsidDel="00BD00D3">
          <w:rPr>
            <w:sz w:val="22"/>
            <w:szCs w:val="22"/>
          </w:rPr>
          <w:delText>8</w:delText>
        </w:r>
      </w:del>
    </w:p>
    <w:p w14:paraId="13440766" w14:textId="22BBF3E4" w:rsidR="0091623D" w:rsidRPr="003D67D8" w:rsidRDefault="0091623D" w:rsidP="008B242A">
      <w:pPr>
        <w:spacing w:before="240" w:after="120" w:line="276" w:lineRule="auto"/>
        <w:jc w:val="both"/>
        <w:rPr>
          <w:sz w:val="22"/>
          <w:szCs w:val="22"/>
        </w:rPr>
      </w:pPr>
      <w:r w:rsidRPr="003D67D8">
        <w:rPr>
          <w:rFonts w:eastAsia="Lucida Sans Unicode"/>
          <w:sz w:val="22"/>
          <w:szCs w:val="22"/>
          <w:lang w:eastAsia="hi-IN" w:bidi="hi-IN"/>
        </w:rPr>
        <w:t>Zmiana wierzyciela dokonana bez zgody Zamawiającego jest nieważna.</w:t>
      </w:r>
    </w:p>
    <w:p w14:paraId="33DC99BD" w14:textId="24E08F7C" w:rsidR="0091623D" w:rsidRPr="003D67D8" w:rsidDel="00BD00D3" w:rsidRDefault="00BD00D3" w:rsidP="004415AA">
      <w:pPr>
        <w:spacing w:before="240" w:after="120" w:line="276" w:lineRule="auto"/>
        <w:jc w:val="center"/>
        <w:rPr>
          <w:del w:id="703" w:author="Aleksandra Zimoch" w:date="2025-04-10T11:34:00Z"/>
          <w:sz w:val="22"/>
          <w:szCs w:val="22"/>
        </w:rPr>
      </w:pPr>
      <w:ins w:id="704" w:author="Aleksandra Zimoch" w:date="2025-04-10T11:34:00Z">
        <w:r>
          <w:rPr>
            <w:sz w:val="22"/>
            <w:szCs w:val="22"/>
          </w:rPr>
          <w:t>3.</w:t>
        </w:r>
      </w:ins>
      <w:del w:id="705" w:author="Aleksandra Zimoch" w:date="2025-04-10T11:34:00Z">
        <w:r w:rsidR="0091623D" w:rsidRPr="003D67D8" w:rsidDel="00BD00D3">
          <w:rPr>
            <w:sz w:val="22"/>
            <w:szCs w:val="22"/>
          </w:rPr>
          <w:delText>§</w:delText>
        </w:r>
        <w:r w:rsidR="008B242A" w:rsidDel="00BD00D3">
          <w:rPr>
            <w:sz w:val="22"/>
            <w:szCs w:val="22"/>
          </w:rPr>
          <w:delText xml:space="preserve"> </w:delText>
        </w:r>
        <w:r w:rsidR="00603F48" w:rsidDel="00BD00D3">
          <w:rPr>
            <w:sz w:val="22"/>
            <w:szCs w:val="22"/>
          </w:rPr>
          <w:delText>19</w:delText>
        </w:r>
      </w:del>
    </w:p>
    <w:p w14:paraId="5158E216" w14:textId="7CDE4D99" w:rsidR="0091623D" w:rsidDel="00BD00D3" w:rsidRDefault="0091623D" w:rsidP="007F73F0">
      <w:pPr>
        <w:spacing w:before="240" w:after="120" w:line="276" w:lineRule="auto"/>
        <w:jc w:val="both"/>
        <w:rPr>
          <w:del w:id="706" w:author="Aleksandra Zimoch" w:date="2025-04-10T11:34:00Z"/>
          <w:sz w:val="22"/>
          <w:szCs w:val="22"/>
        </w:rPr>
      </w:pPr>
      <w:r w:rsidRPr="003D67D8">
        <w:rPr>
          <w:sz w:val="22"/>
          <w:szCs w:val="22"/>
        </w:rPr>
        <w:t xml:space="preserve">W sprawach nieuregulowanych niniejszą umową mają zastosowanie przepisy Kodeksu Cywilnego, ustawy Prawo budowlane oraz </w:t>
      </w:r>
      <w:r w:rsidRPr="0002404E">
        <w:rPr>
          <w:sz w:val="22"/>
          <w:szCs w:val="22"/>
        </w:rPr>
        <w:t>ustawy Prawo zamówień publicznych.</w:t>
      </w:r>
    </w:p>
    <w:p w14:paraId="7753EAAE" w14:textId="5A1E79AF" w:rsidR="00BD00D3" w:rsidRPr="0002404E" w:rsidRDefault="00BD00D3" w:rsidP="008B242A">
      <w:pPr>
        <w:spacing w:before="240" w:after="120" w:line="276" w:lineRule="auto"/>
        <w:jc w:val="both"/>
        <w:rPr>
          <w:ins w:id="707" w:author="Aleksandra Zimoch" w:date="2025-04-10T11:35:00Z"/>
          <w:sz w:val="22"/>
          <w:szCs w:val="22"/>
        </w:rPr>
      </w:pPr>
    </w:p>
    <w:p w14:paraId="59E64287" w14:textId="1BF70CE9" w:rsidR="0091623D" w:rsidDel="00BD00D3" w:rsidRDefault="00BD00D3" w:rsidP="004415AA">
      <w:pPr>
        <w:spacing w:before="240" w:after="120" w:line="276" w:lineRule="auto"/>
        <w:jc w:val="center"/>
        <w:rPr>
          <w:del w:id="708" w:author="Aleksandra Zimoch" w:date="2025-04-10T11:34:00Z"/>
          <w:sz w:val="22"/>
          <w:szCs w:val="22"/>
        </w:rPr>
      </w:pPr>
      <w:ins w:id="709" w:author="Aleksandra Zimoch" w:date="2025-04-10T11:35:00Z">
        <w:r>
          <w:rPr>
            <w:sz w:val="22"/>
            <w:szCs w:val="22"/>
          </w:rPr>
          <w:t>4.</w:t>
        </w:r>
      </w:ins>
      <w:del w:id="710" w:author="Aleksandra Zimoch" w:date="2025-04-10T11:34:00Z">
        <w:r w:rsidR="0091623D" w:rsidRPr="0002404E" w:rsidDel="00BD00D3">
          <w:rPr>
            <w:sz w:val="22"/>
            <w:szCs w:val="22"/>
          </w:rPr>
          <w:delText>§ 2</w:delText>
        </w:r>
        <w:r w:rsidR="00603F48" w:rsidDel="00BD00D3">
          <w:rPr>
            <w:sz w:val="22"/>
            <w:szCs w:val="22"/>
          </w:rPr>
          <w:delText>0</w:delText>
        </w:r>
      </w:del>
    </w:p>
    <w:p w14:paraId="6E1DD2D4" w14:textId="77777777" w:rsidR="007F73F0" w:rsidRPr="00014E5C" w:rsidRDefault="007F73F0" w:rsidP="007F73F0">
      <w:pPr>
        <w:spacing w:before="240" w:after="120" w:line="276" w:lineRule="auto"/>
        <w:jc w:val="both"/>
        <w:rPr>
          <w:sz w:val="22"/>
          <w:szCs w:val="22"/>
        </w:rPr>
      </w:pPr>
      <w:r w:rsidRPr="007F73F0">
        <w:rPr>
          <w:color w:val="000000"/>
          <w:sz w:val="22"/>
          <w:szCs w:val="22"/>
        </w:rPr>
        <w:t xml:space="preserve">Jeżeli jedno z postanowień niniejszej umowy jest lub stałoby się nieważne, bezskuteczne lub niemożliwe do </w:t>
      </w:r>
      <w:r w:rsidRPr="00014E5C">
        <w:rPr>
          <w:color w:val="000000"/>
          <w:sz w:val="22"/>
          <w:szCs w:val="22"/>
        </w:rPr>
        <w:t xml:space="preserve">zrealizowania, lub brak byłoby niezbędnej regulacji, nie narusza to ważności i skuteczności pozostałych postanowień. Umowa będzie w takim przypadku interpretowana w taki sposób, aby pozostała część umowy była </w:t>
      </w:r>
      <w:r w:rsidRPr="00014E5C">
        <w:rPr>
          <w:color w:val="000000"/>
          <w:sz w:val="22"/>
          <w:szCs w:val="22"/>
        </w:rPr>
        <w:lastRenderedPageBreak/>
        <w:t>ważna i skuteczna oraz aby uzgodnienia stron, co do umowy obowiązywały w jak najszerszym zakresie oraz zapewniały realizację ekonomicznych i prawnych celów stron wynikających z Umowy.</w:t>
      </w:r>
    </w:p>
    <w:p w14:paraId="59B2A4ED" w14:textId="12EB2AF8" w:rsidR="001D204B" w:rsidRPr="00014E5C" w:rsidDel="00BD00D3" w:rsidRDefault="00BD00D3" w:rsidP="004415AA">
      <w:pPr>
        <w:spacing w:before="240" w:after="120" w:line="276" w:lineRule="auto"/>
        <w:jc w:val="center"/>
        <w:rPr>
          <w:del w:id="711" w:author="Aleksandra Zimoch" w:date="2025-04-10T11:35:00Z"/>
          <w:sz w:val="22"/>
          <w:szCs w:val="22"/>
        </w:rPr>
      </w:pPr>
      <w:ins w:id="712" w:author="Aleksandra Zimoch" w:date="2025-04-10T11:35:00Z">
        <w:r w:rsidRPr="00014E5C">
          <w:rPr>
            <w:sz w:val="22"/>
            <w:szCs w:val="22"/>
          </w:rPr>
          <w:t>5.</w:t>
        </w:r>
      </w:ins>
    </w:p>
    <w:p w14:paraId="27B53779" w14:textId="54386A10" w:rsidR="007F73F0" w:rsidRPr="00014E5C" w:rsidDel="00BD00D3" w:rsidRDefault="007F73F0">
      <w:pPr>
        <w:spacing w:before="240" w:after="120" w:line="276" w:lineRule="auto"/>
        <w:ind w:left="720" w:hanging="357"/>
        <w:jc w:val="center"/>
        <w:rPr>
          <w:del w:id="713" w:author="Aleksandra Zimoch" w:date="2025-04-10T11:35:00Z"/>
          <w:sz w:val="22"/>
          <w:szCs w:val="22"/>
          <w:rPrChange w:id="714" w:author="aswiatkowski" w:date="2025-04-15T11:23:00Z" w16du:dateUtc="2025-04-15T09:23:00Z">
            <w:rPr>
              <w:del w:id="715" w:author="Aleksandra Zimoch" w:date="2025-04-10T11:35:00Z"/>
            </w:rPr>
          </w:rPrChange>
        </w:rPr>
        <w:pPrChange w:id="716" w:author="Aleksandra Zimoch" w:date="2025-04-10T11:35:00Z">
          <w:pPr>
            <w:spacing w:before="240" w:after="120" w:line="276" w:lineRule="auto"/>
            <w:jc w:val="center"/>
          </w:pPr>
        </w:pPrChange>
      </w:pPr>
      <w:del w:id="717" w:author="Aleksandra Zimoch" w:date="2025-04-10T11:35:00Z">
        <w:r w:rsidRPr="00014E5C" w:rsidDel="00BD00D3">
          <w:rPr>
            <w:sz w:val="22"/>
            <w:szCs w:val="22"/>
            <w:rPrChange w:id="718" w:author="aswiatkowski" w:date="2025-04-15T11:23:00Z" w16du:dateUtc="2025-04-15T09:23:00Z">
              <w:rPr/>
            </w:rPrChange>
          </w:rPr>
          <w:delText>§2</w:delText>
        </w:r>
        <w:r w:rsidR="00603F48" w:rsidRPr="00014E5C" w:rsidDel="00BD00D3">
          <w:rPr>
            <w:sz w:val="22"/>
            <w:szCs w:val="22"/>
            <w:rPrChange w:id="719" w:author="aswiatkowski" w:date="2025-04-15T11:23:00Z" w16du:dateUtc="2025-04-15T09:23:00Z">
              <w:rPr/>
            </w:rPrChange>
          </w:rPr>
          <w:delText>1</w:delText>
        </w:r>
      </w:del>
    </w:p>
    <w:p w14:paraId="4AC08181" w14:textId="2B4940B0" w:rsidR="007F73F0" w:rsidRPr="00014E5C" w:rsidRDefault="0091623D">
      <w:pPr>
        <w:rPr>
          <w:sz w:val="22"/>
          <w:szCs w:val="22"/>
          <w:rPrChange w:id="720" w:author="aswiatkowski" w:date="2025-04-15T11:23:00Z" w16du:dateUtc="2025-04-15T09:23:00Z">
            <w:rPr/>
          </w:rPrChange>
        </w:rPr>
        <w:pPrChange w:id="721" w:author="Aleksandra Zimoch" w:date="2025-04-10T11:35:00Z">
          <w:pPr>
            <w:pStyle w:val="Akapitzlist"/>
            <w:numPr>
              <w:ilvl w:val="3"/>
              <w:numId w:val="19"/>
            </w:numPr>
            <w:spacing w:before="240" w:after="120" w:line="276" w:lineRule="auto"/>
            <w:ind w:left="357" w:hanging="360"/>
            <w:contextualSpacing w:val="0"/>
            <w:jc w:val="both"/>
          </w:pPr>
        </w:pPrChange>
      </w:pPr>
      <w:del w:id="722" w:author="Aleksandra Zimoch" w:date="2025-04-10T11:39:00Z">
        <w:r w:rsidRPr="00014E5C" w:rsidDel="00BD00D3">
          <w:rPr>
            <w:sz w:val="22"/>
            <w:szCs w:val="22"/>
            <w:rPrChange w:id="723" w:author="aswiatkowski" w:date="2025-04-15T11:23:00Z" w16du:dateUtc="2025-04-15T09:23:00Z">
              <w:rPr/>
            </w:rPrChange>
          </w:rPr>
          <w:delText>S</w:delText>
        </w:r>
      </w:del>
      <w:ins w:id="724" w:author="Aleksandra Zimoch" w:date="2025-04-10T11:38:00Z">
        <w:r w:rsidR="00BD00D3" w:rsidRPr="00014E5C">
          <w:rPr>
            <w:sz w:val="22"/>
            <w:szCs w:val="22"/>
            <w:rPrChange w:id="725" w:author="aswiatkowski" w:date="2025-04-15T11:23:00Z" w16du:dateUtc="2025-04-15T09:23:00Z">
              <w:rPr/>
            </w:rPrChange>
          </w:rPr>
          <w:t>W przypadku pow</w:t>
        </w:r>
      </w:ins>
      <w:ins w:id="726" w:author="Aleksandra Zimoch" w:date="2025-04-10T11:39:00Z">
        <w:r w:rsidR="00BD00D3" w:rsidRPr="00014E5C">
          <w:rPr>
            <w:sz w:val="22"/>
            <w:szCs w:val="22"/>
            <w:rPrChange w:id="727" w:author="aswiatkowski" w:date="2025-04-15T11:23:00Z" w16du:dateUtc="2025-04-15T09:23:00Z">
              <w:rPr/>
            </w:rPrChange>
          </w:rPr>
          <w:t xml:space="preserve">stania sporu pomiędzy stronami </w:t>
        </w:r>
      </w:ins>
      <w:del w:id="728" w:author="Aleksandra Zimoch" w:date="2025-04-10T11:39:00Z">
        <w:r w:rsidRPr="00014E5C" w:rsidDel="00BD00D3">
          <w:rPr>
            <w:sz w:val="22"/>
            <w:szCs w:val="22"/>
            <w:rPrChange w:id="729" w:author="aswiatkowski" w:date="2025-04-15T11:23:00Z" w16du:dateUtc="2025-04-15T09:23:00Z">
              <w:rPr/>
            </w:rPrChange>
          </w:rPr>
          <w:delText xml:space="preserve">prawy sporne wynikające z treści umowy będzie rozstrzygał </w:delText>
        </w:r>
      </w:del>
      <w:del w:id="730" w:author="Aleksandra Zimoch" w:date="2025-04-10T11:38:00Z">
        <w:r w:rsidRPr="00014E5C" w:rsidDel="00BD00D3">
          <w:rPr>
            <w:sz w:val="22"/>
            <w:szCs w:val="22"/>
            <w:rPrChange w:id="731" w:author="aswiatkowski" w:date="2025-04-15T11:23:00Z" w16du:dateUtc="2025-04-15T09:23:00Z">
              <w:rPr/>
            </w:rPrChange>
          </w:rPr>
          <w:delText>właściwy rzeczowo</w:delText>
        </w:r>
      </w:del>
      <w:del w:id="732" w:author="Aleksandra Zimoch" w:date="2025-04-10T11:39:00Z">
        <w:r w:rsidRPr="00014E5C" w:rsidDel="00BD00D3">
          <w:rPr>
            <w:sz w:val="22"/>
            <w:szCs w:val="22"/>
            <w:rPrChange w:id="733" w:author="aswiatkowski" w:date="2025-04-15T11:23:00Z" w16du:dateUtc="2025-04-15T09:23:00Z">
              <w:rPr/>
            </w:rPrChange>
          </w:rPr>
          <w:delText xml:space="preserve"> Sąd</w:delText>
        </w:r>
      </w:del>
      <w:ins w:id="734" w:author="Aleksandra Zimoch" w:date="2025-04-10T11:39:00Z">
        <w:r w:rsidR="00BD00D3" w:rsidRPr="00014E5C">
          <w:rPr>
            <w:sz w:val="22"/>
            <w:szCs w:val="22"/>
            <w:rPrChange w:id="735" w:author="aswiatkowski" w:date="2025-04-15T11:23:00Z" w16du:dateUtc="2025-04-15T09:23:00Z">
              <w:rPr/>
            </w:rPrChange>
          </w:rPr>
          <w:t xml:space="preserve">Sądem </w:t>
        </w:r>
      </w:ins>
      <w:r w:rsidRPr="00014E5C">
        <w:rPr>
          <w:sz w:val="22"/>
          <w:szCs w:val="22"/>
          <w:rPrChange w:id="736" w:author="aswiatkowski" w:date="2025-04-15T11:23:00Z" w16du:dateUtc="2025-04-15T09:23:00Z">
            <w:rPr/>
          </w:rPrChange>
        </w:rPr>
        <w:t xml:space="preserve"> </w:t>
      </w:r>
      <w:del w:id="737" w:author="Aleksandra Zimoch" w:date="2025-04-10T11:38:00Z">
        <w:r w:rsidRPr="00014E5C" w:rsidDel="00BD00D3">
          <w:rPr>
            <w:sz w:val="22"/>
            <w:szCs w:val="22"/>
            <w:rPrChange w:id="738" w:author="aswiatkowski" w:date="2025-04-15T11:23:00Z" w16du:dateUtc="2025-04-15T09:23:00Z">
              <w:rPr/>
            </w:rPrChange>
          </w:rPr>
          <w:delText>w Białogardzie.</w:delText>
        </w:r>
      </w:del>
      <w:ins w:id="739" w:author="Aleksandra Zimoch" w:date="2025-04-10T11:38:00Z">
        <w:r w:rsidR="00BD00D3" w:rsidRPr="00014E5C">
          <w:rPr>
            <w:sz w:val="22"/>
            <w:szCs w:val="22"/>
            <w:rPrChange w:id="740" w:author="aswiatkowski" w:date="2025-04-15T11:23:00Z" w16du:dateUtc="2025-04-15T09:23:00Z">
              <w:rPr/>
            </w:rPrChange>
          </w:rPr>
          <w:t>właściwy</w:t>
        </w:r>
      </w:ins>
      <w:ins w:id="741" w:author="Aleksandra Zimoch" w:date="2025-04-10T11:39:00Z">
        <w:r w:rsidR="00BD00D3" w:rsidRPr="00014E5C">
          <w:rPr>
            <w:sz w:val="22"/>
            <w:szCs w:val="22"/>
            <w:rPrChange w:id="742" w:author="aswiatkowski" w:date="2025-04-15T11:23:00Z" w16du:dateUtc="2025-04-15T09:23:00Z">
              <w:rPr/>
            </w:rPrChange>
          </w:rPr>
          <w:t>m będzie</w:t>
        </w:r>
      </w:ins>
      <w:ins w:id="743" w:author="Aleksandra Zimoch" w:date="2025-04-10T11:40:00Z">
        <w:r w:rsidR="00BD00D3" w:rsidRPr="00014E5C">
          <w:rPr>
            <w:sz w:val="22"/>
            <w:szCs w:val="22"/>
            <w:rPrChange w:id="744" w:author="aswiatkowski" w:date="2025-04-15T11:23:00Z" w16du:dateUtc="2025-04-15T09:23:00Z">
              <w:rPr/>
            </w:rPrChange>
          </w:rPr>
          <w:t xml:space="preserve"> </w:t>
        </w:r>
      </w:ins>
      <w:ins w:id="745" w:author="Aleksandra Zimoch" w:date="2025-04-10T11:39:00Z">
        <w:r w:rsidR="00BD00D3" w:rsidRPr="00014E5C">
          <w:rPr>
            <w:sz w:val="22"/>
            <w:szCs w:val="22"/>
            <w:rPrChange w:id="746" w:author="aswiatkowski" w:date="2025-04-15T11:23:00Z" w16du:dateUtc="2025-04-15T09:23:00Z">
              <w:rPr/>
            </w:rPrChange>
          </w:rPr>
          <w:t>S</w:t>
        </w:r>
      </w:ins>
      <w:ins w:id="747" w:author="Aleksandra Zimoch" w:date="2025-04-10T11:40:00Z">
        <w:r w:rsidR="00BD00D3" w:rsidRPr="00014E5C">
          <w:rPr>
            <w:sz w:val="22"/>
            <w:szCs w:val="22"/>
            <w:rPrChange w:id="748" w:author="aswiatkowski" w:date="2025-04-15T11:23:00Z" w16du:dateUtc="2025-04-15T09:23:00Z">
              <w:rPr/>
            </w:rPrChange>
          </w:rPr>
          <w:t xml:space="preserve">ąd </w:t>
        </w:r>
      </w:ins>
      <w:ins w:id="749" w:author="Aleksandra Zimoch" w:date="2025-04-10T11:39:00Z">
        <w:r w:rsidR="00BD00D3" w:rsidRPr="00014E5C">
          <w:rPr>
            <w:sz w:val="22"/>
            <w:szCs w:val="22"/>
            <w:rPrChange w:id="750" w:author="aswiatkowski" w:date="2025-04-15T11:23:00Z" w16du:dateUtc="2025-04-15T09:23:00Z">
              <w:rPr/>
            </w:rPrChange>
          </w:rPr>
          <w:t>według s</w:t>
        </w:r>
      </w:ins>
      <w:ins w:id="751" w:author="Aleksandra Zimoch" w:date="2025-04-10T11:38:00Z">
        <w:r w:rsidR="00BD00D3" w:rsidRPr="00014E5C">
          <w:rPr>
            <w:sz w:val="22"/>
            <w:szCs w:val="22"/>
            <w:rPrChange w:id="752" w:author="aswiatkowski" w:date="2025-04-15T11:23:00Z" w16du:dateUtc="2025-04-15T09:23:00Z">
              <w:rPr/>
            </w:rPrChange>
          </w:rPr>
          <w:t>iedziby Zamawiającego.</w:t>
        </w:r>
      </w:ins>
    </w:p>
    <w:p w14:paraId="6C1D4566" w14:textId="1FF20191" w:rsidR="00623F5B" w:rsidDel="00014E5C" w:rsidRDefault="00623F5B" w:rsidP="004415AA">
      <w:pPr>
        <w:spacing w:before="240" w:after="120" w:line="276" w:lineRule="auto"/>
        <w:jc w:val="center"/>
        <w:rPr>
          <w:del w:id="753" w:author="aswiatkowski" w:date="2025-04-15T11:23:00Z" w16du:dateUtc="2025-04-15T09:23:00Z"/>
          <w:strike/>
          <w:sz w:val="22"/>
          <w:szCs w:val="22"/>
        </w:rPr>
      </w:pPr>
      <w:del w:id="754" w:author="aswiatkowski" w:date="2025-04-15T11:23:00Z" w16du:dateUtc="2025-04-15T09:23:00Z">
        <w:r w:rsidRPr="00BD00D3" w:rsidDel="00014E5C">
          <w:rPr>
            <w:strike/>
            <w:sz w:val="22"/>
            <w:szCs w:val="22"/>
            <w:rPrChange w:id="755" w:author="Aleksandra Zimoch" w:date="2025-04-10T11:35:00Z">
              <w:rPr/>
            </w:rPrChange>
          </w:rPr>
          <w:delText xml:space="preserve">W przypadku ewentualnych sporów o roszczenia cywilnoprawne w sprawach, w których zawarcie ugody jest dopuszczalne, Strony zobowiązują się do poddania mediacjom lub innemu polubownemu rozwiązaniu sporu przed Sądem Polubownym przy Prokuratorii Generalnej Rzeczypospolitej Polskiej, wybranym mediatorem albo osobą prowadzącą inne polubowne rozwiązanie </w:delText>
        </w:r>
        <w:commentRangeStart w:id="756"/>
        <w:r w:rsidRPr="00BD00D3" w:rsidDel="00014E5C">
          <w:rPr>
            <w:strike/>
            <w:sz w:val="22"/>
            <w:szCs w:val="22"/>
            <w:rPrChange w:id="757" w:author="Aleksandra Zimoch" w:date="2025-04-10T11:35:00Z">
              <w:rPr/>
            </w:rPrChange>
          </w:rPr>
          <w:delText>sporu</w:delText>
        </w:r>
        <w:commentRangeEnd w:id="756"/>
        <w:r w:rsidR="00BD00D3" w:rsidDel="00014E5C">
          <w:rPr>
            <w:rStyle w:val="Odwoaniedokomentarza"/>
          </w:rPr>
          <w:commentReference w:id="756"/>
        </w:r>
        <w:r w:rsidRPr="00BD00D3" w:rsidDel="00014E5C">
          <w:rPr>
            <w:strike/>
            <w:sz w:val="22"/>
            <w:szCs w:val="22"/>
            <w:rPrChange w:id="758" w:author="Aleksandra Zimoch" w:date="2025-04-10T11:35:00Z">
              <w:rPr/>
            </w:rPrChange>
          </w:rPr>
          <w:delText>.</w:delText>
        </w:r>
      </w:del>
    </w:p>
    <w:p w14:paraId="6A7343BC" w14:textId="77777777" w:rsidR="00014E5C" w:rsidRPr="00BD00D3" w:rsidRDefault="00014E5C">
      <w:pPr>
        <w:pStyle w:val="Akapitzlist"/>
        <w:spacing w:before="240" w:after="120" w:line="276" w:lineRule="auto"/>
        <w:ind w:left="360" w:firstLine="0"/>
        <w:jc w:val="both"/>
        <w:rPr>
          <w:ins w:id="759" w:author="aswiatkowski" w:date="2025-04-15T11:23:00Z" w16du:dateUtc="2025-04-15T09:23:00Z"/>
          <w:strike/>
          <w:sz w:val="22"/>
          <w:szCs w:val="22"/>
          <w:rPrChange w:id="760" w:author="Aleksandra Zimoch" w:date="2025-04-10T11:35:00Z">
            <w:rPr>
              <w:ins w:id="761" w:author="aswiatkowski" w:date="2025-04-15T11:23:00Z" w16du:dateUtc="2025-04-15T09:23:00Z"/>
            </w:rPr>
          </w:rPrChange>
        </w:rPr>
        <w:pPrChange w:id="762" w:author="aswiatkowski" w:date="2025-04-15T11:23:00Z" w16du:dateUtc="2025-04-15T09:23:00Z">
          <w:pPr>
            <w:pStyle w:val="Akapitzlist"/>
            <w:numPr>
              <w:ilvl w:val="3"/>
              <w:numId w:val="19"/>
            </w:numPr>
            <w:spacing w:before="240" w:after="120" w:line="276" w:lineRule="auto"/>
            <w:ind w:left="357" w:hanging="360"/>
            <w:contextualSpacing w:val="0"/>
            <w:jc w:val="both"/>
          </w:pPr>
        </w:pPrChange>
      </w:pPr>
    </w:p>
    <w:p w14:paraId="08D52A23" w14:textId="37468B95" w:rsidR="0091623D" w:rsidRPr="00014E5C" w:rsidRDefault="0091623D" w:rsidP="004415AA">
      <w:pPr>
        <w:spacing w:before="240" w:after="120" w:line="276" w:lineRule="auto"/>
        <w:jc w:val="center"/>
        <w:rPr>
          <w:b/>
          <w:bCs/>
          <w:sz w:val="22"/>
          <w:szCs w:val="22"/>
          <w:rPrChange w:id="763" w:author="aswiatkowski" w:date="2025-04-15T11:23:00Z" w16du:dateUtc="2025-04-15T09:23:00Z">
            <w:rPr>
              <w:sz w:val="22"/>
              <w:szCs w:val="22"/>
            </w:rPr>
          </w:rPrChange>
        </w:rPr>
      </w:pPr>
      <w:r w:rsidRPr="00014E5C">
        <w:rPr>
          <w:b/>
          <w:bCs/>
          <w:sz w:val="22"/>
          <w:szCs w:val="22"/>
          <w:rPrChange w:id="764" w:author="aswiatkowski" w:date="2025-04-15T11:23:00Z" w16du:dateUtc="2025-04-15T09:23:00Z">
            <w:rPr>
              <w:sz w:val="22"/>
              <w:szCs w:val="22"/>
            </w:rPr>
          </w:rPrChange>
        </w:rPr>
        <w:t xml:space="preserve">§ </w:t>
      </w:r>
      <w:ins w:id="765" w:author="aswiatkowski" w:date="2025-04-15T11:23:00Z" w16du:dateUtc="2025-04-15T09:23:00Z">
        <w:r w:rsidR="00014E5C" w:rsidRPr="00014E5C">
          <w:rPr>
            <w:b/>
            <w:bCs/>
            <w:sz w:val="22"/>
            <w:szCs w:val="22"/>
            <w:rPrChange w:id="766" w:author="aswiatkowski" w:date="2025-04-15T11:23:00Z" w16du:dateUtc="2025-04-15T09:23:00Z">
              <w:rPr>
                <w:sz w:val="22"/>
                <w:szCs w:val="22"/>
              </w:rPr>
            </w:rPrChange>
          </w:rPr>
          <w:t>1</w:t>
        </w:r>
      </w:ins>
      <w:ins w:id="767" w:author="aswiatkowski" w:date="2025-06-04T11:46:00Z" w16du:dateUtc="2025-06-04T09:46:00Z">
        <w:r w:rsidR="006F5B4A">
          <w:rPr>
            <w:b/>
            <w:bCs/>
            <w:sz w:val="22"/>
            <w:szCs w:val="22"/>
          </w:rPr>
          <w:t>9</w:t>
        </w:r>
      </w:ins>
      <w:del w:id="768" w:author="aswiatkowski" w:date="2025-04-15T11:23:00Z" w16du:dateUtc="2025-04-15T09:23:00Z">
        <w:r w:rsidRPr="00014E5C" w:rsidDel="00014E5C">
          <w:rPr>
            <w:b/>
            <w:bCs/>
            <w:sz w:val="22"/>
            <w:szCs w:val="22"/>
            <w:rPrChange w:id="769" w:author="aswiatkowski" w:date="2025-04-15T11:23:00Z" w16du:dateUtc="2025-04-15T09:23:00Z">
              <w:rPr>
                <w:sz w:val="22"/>
                <w:szCs w:val="22"/>
              </w:rPr>
            </w:rPrChange>
          </w:rPr>
          <w:delText>2</w:delText>
        </w:r>
        <w:r w:rsidR="007F73F0" w:rsidRPr="00014E5C" w:rsidDel="00014E5C">
          <w:rPr>
            <w:b/>
            <w:bCs/>
            <w:sz w:val="22"/>
            <w:szCs w:val="22"/>
            <w:rPrChange w:id="770" w:author="aswiatkowski" w:date="2025-04-15T11:23:00Z" w16du:dateUtc="2025-04-15T09:23:00Z">
              <w:rPr>
                <w:sz w:val="22"/>
                <w:szCs w:val="22"/>
              </w:rPr>
            </w:rPrChange>
          </w:rPr>
          <w:delText>3</w:delText>
        </w:r>
      </w:del>
    </w:p>
    <w:p w14:paraId="03AB68EF" w14:textId="3D644C6A" w:rsidR="00CB07B9" w:rsidRDefault="00BD00D3" w:rsidP="004415AA">
      <w:pPr>
        <w:spacing w:before="240" w:after="120" w:line="276" w:lineRule="auto"/>
        <w:rPr>
          <w:sz w:val="22"/>
          <w:szCs w:val="22"/>
        </w:rPr>
      </w:pPr>
      <w:ins w:id="771" w:author="Aleksandra Zimoch" w:date="2025-04-10T11:36:00Z">
        <w:del w:id="772" w:author="aswiatkowski" w:date="2025-04-15T11:23:00Z" w16du:dateUtc="2025-04-15T09:23:00Z">
          <w:r w:rsidDel="00014E5C">
            <w:rPr>
              <w:sz w:val="22"/>
              <w:szCs w:val="22"/>
            </w:rPr>
            <w:delText xml:space="preserve">6. </w:delText>
          </w:r>
        </w:del>
      </w:ins>
      <w:r w:rsidR="0091623D" w:rsidRPr="0002404E">
        <w:rPr>
          <w:sz w:val="22"/>
          <w:szCs w:val="22"/>
        </w:rPr>
        <w:t>Umowę niniejszą sporządzono w dwóc</w:t>
      </w:r>
      <w:r w:rsidR="0091623D" w:rsidRPr="003D67D8">
        <w:rPr>
          <w:sz w:val="22"/>
          <w:szCs w:val="22"/>
        </w:rPr>
        <w:t>h jednobrzmiących egzemplarzach po jednym dla każdej ze stron.</w:t>
      </w:r>
    </w:p>
    <w:p w14:paraId="7C5CAE15" w14:textId="77777777" w:rsidR="00BD00D3" w:rsidRDefault="00BD00D3" w:rsidP="004415AA">
      <w:pPr>
        <w:spacing w:before="240" w:after="120" w:line="276" w:lineRule="auto"/>
        <w:rPr>
          <w:ins w:id="773" w:author="Aleksandra Zimoch" w:date="2025-04-10T11:36:00Z"/>
          <w:sz w:val="22"/>
          <w:szCs w:val="22"/>
        </w:rPr>
      </w:pPr>
    </w:p>
    <w:p w14:paraId="42D34BB8" w14:textId="63D1A2BA" w:rsidR="0091623D" w:rsidRPr="003D67D8" w:rsidRDefault="0091623D" w:rsidP="004415AA">
      <w:pPr>
        <w:spacing w:before="240" w:after="120" w:line="276" w:lineRule="auto"/>
        <w:rPr>
          <w:sz w:val="22"/>
          <w:szCs w:val="22"/>
        </w:rPr>
      </w:pPr>
      <w:r w:rsidRPr="003D67D8">
        <w:rPr>
          <w:sz w:val="22"/>
          <w:szCs w:val="22"/>
        </w:rPr>
        <w:t>Załączniki do umowy:</w:t>
      </w:r>
    </w:p>
    <w:p w14:paraId="72C3F679" w14:textId="5F06386C" w:rsidR="0055130C" w:rsidRDefault="0091623D" w:rsidP="00D165BB">
      <w:pPr>
        <w:pStyle w:val="Akapitzlist"/>
        <w:numPr>
          <w:ilvl w:val="0"/>
          <w:numId w:val="31"/>
        </w:numPr>
        <w:spacing w:before="240" w:after="120" w:line="276" w:lineRule="auto"/>
        <w:ind w:left="357" w:hanging="357"/>
        <w:contextualSpacing w:val="0"/>
        <w:rPr>
          <w:sz w:val="22"/>
          <w:szCs w:val="22"/>
        </w:rPr>
      </w:pPr>
      <w:r w:rsidRPr="0055130C">
        <w:rPr>
          <w:sz w:val="22"/>
          <w:szCs w:val="22"/>
        </w:rPr>
        <w:t>Oferta</w:t>
      </w:r>
    </w:p>
    <w:p w14:paraId="0CAF668C" w14:textId="27C78767" w:rsidR="0055130C" w:rsidRDefault="0055130C" w:rsidP="00D165BB">
      <w:pPr>
        <w:pStyle w:val="Akapitzlist"/>
        <w:numPr>
          <w:ilvl w:val="0"/>
          <w:numId w:val="31"/>
        </w:numPr>
        <w:spacing w:before="240" w:after="120" w:line="276" w:lineRule="auto"/>
        <w:ind w:left="357" w:hanging="357"/>
        <w:contextualSpacing w:val="0"/>
        <w:rPr>
          <w:sz w:val="22"/>
          <w:szCs w:val="22"/>
        </w:rPr>
      </w:pPr>
      <w:r>
        <w:rPr>
          <w:sz w:val="22"/>
          <w:szCs w:val="22"/>
        </w:rPr>
        <w:t xml:space="preserve">Kosztorys </w:t>
      </w:r>
    </w:p>
    <w:p w14:paraId="70387ABB" w14:textId="44146F7F" w:rsidR="0055130C" w:rsidRPr="0055130C" w:rsidRDefault="0055130C" w:rsidP="00D165BB">
      <w:pPr>
        <w:pStyle w:val="Akapitzlist"/>
        <w:numPr>
          <w:ilvl w:val="0"/>
          <w:numId w:val="31"/>
        </w:numPr>
        <w:spacing w:before="240" w:after="120" w:line="276" w:lineRule="auto"/>
        <w:ind w:left="357" w:hanging="357"/>
        <w:contextualSpacing w:val="0"/>
        <w:rPr>
          <w:sz w:val="22"/>
          <w:szCs w:val="22"/>
        </w:rPr>
      </w:pPr>
      <w:r>
        <w:rPr>
          <w:sz w:val="22"/>
          <w:szCs w:val="22"/>
        </w:rPr>
        <w:t>Harmonogram rzeczowo - finansowy</w:t>
      </w:r>
    </w:p>
    <w:p w14:paraId="63DE2D59" w14:textId="1B3A3BC6" w:rsidR="0091623D" w:rsidRPr="0055130C" w:rsidRDefault="0091623D" w:rsidP="00D165BB">
      <w:pPr>
        <w:pStyle w:val="Akapitzlist"/>
        <w:numPr>
          <w:ilvl w:val="0"/>
          <w:numId w:val="31"/>
        </w:numPr>
        <w:spacing w:before="240" w:after="120" w:line="276" w:lineRule="auto"/>
        <w:ind w:left="357" w:hanging="357"/>
        <w:contextualSpacing w:val="0"/>
        <w:rPr>
          <w:sz w:val="22"/>
          <w:szCs w:val="22"/>
        </w:rPr>
      </w:pPr>
      <w:r w:rsidRPr="0055130C">
        <w:rPr>
          <w:sz w:val="22"/>
          <w:szCs w:val="22"/>
        </w:rPr>
        <w:t>Wzór karty gwarancyjnej</w:t>
      </w:r>
    </w:p>
    <w:p w14:paraId="5D7E9EE6" w14:textId="3703C4BF" w:rsidR="0091623D" w:rsidRPr="0055130C" w:rsidRDefault="0091623D" w:rsidP="00D165BB">
      <w:pPr>
        <w:pStyle w:val="Akapitzlist"/>
        <w:numPr>
          <w:ilvl w:val="0"/>
          <w:numId w:val="31"/>
        </w:numPr>
        <w:spacing w:before="240" w:after="120" w:line="276" w:lineRule="auto"/>
        <w:ind w:left="357" w:hanging="357"/>
        <w:contextualSpacing w:val="0"/>
        <w:rPr>
          <w:sz w:val="22"/>
          <w:szCs w:val="22"/>
        </w:rPr>
      </w:pPr>
      <w:r w:rsidRPr="0055130C">
        <w:rPr>
          <w:sz w:val="22"/>
          <w:szCs w:val="22"/>
        </w:rPr>
        <w:t>Wzór Wniosku Materiałowego (WM)</w:t>
      </w:r>
    </w:p>
    <w:p w14:paraId="5DA2C926" w14:textId="6E5AD7FE" w:rsidR="0091623D" w:rsidRPr="0055130C" w:rsidRDefault="0091623D" w:rsidP="00D165BB">
      <w:pPr>
        <w:pStyle w:val="Akapitzlist"/>
        <w:numPr>
          <w:ilvl w:val="0"/>
          <w:numId w:val="31"/>
        </w:numPr>
        <w:spacing w:before="240" w:after="120" w:line="276" w:lineRule="auto"/>
        <w:ind w:left="357" w:hanging="357"/>
        <w:contextualSpacing w:val="0"/>
        <w:rPr>
          <w:sz w:val="22"/>
          <w:szCs w:val="22"/>
        </w:rPr>
      </w:pPr>
      <w:r w:rsidRPr="0055130C">
        <w:rPr>
          <w:sz w:val="22"/>
          <w:szCs w:val="22"/>
        </w:rPr>
        <w:t>Wzór karty zgłoszenia wady</w:t>
      </w:r>
    </w:p>
    <w:p w14:paraId="444A61CE" w14:textId="16343A31" w:rsidR="0035621A" w:rsidRDefault="008B0F5B" w:rsidP="00D165BB">
      <w:pPr>
        <w:pStyle w:val="Akapitzlist"/>
        <w:numPr>
          <w:ilvl w:val="0"/>
          <w:numId w:val="31"/>
        </w:numPr>
        <w:spacing w:before="240" w:after="120" w:line="276" w:lineRule="auto"/>
        <w:ind w:left="357" w:hanging="357"/>
        <w:contextualSpacing w:val="0"/>
        <w:rPr>
          <w:sz w:val="22"/>
          <w:szCs w:val="22"/>
        </w:rPr>
      </w:pPr>
      <w:r w:rsidRPr="006A334E">
        <w:rPr>
          <w:sz w:val="22"/>
          <w:szCs w:val="22"/>
        </w:rPr>
        <w:t>Wzór oświadczenia do płatności końcowej</w:t>
      </w:r>
    </w:p>
    <w:p w14:paraId="1FFF1374" w14:textId="1730DC98" w:rsidR="007F1B5D" w:rsidRPr="006A334E" w:rsidRDefault="007F1B5D" w:rsidP="00D165BB">
      <w:pPr>
        <w:pStyle w:val="Akapitzlist"/>
        <w:numPr>
          <w:ilvl w:val="0"/>
          <w:numId w:val="31"/>
        </w:numPr>
        <w:spacing w:before="240" w:after="120" w:line="276" w:lineRule="auto"/>
        <w:ind w:left="357" w:hanging="357"/>
        <w:contextualSpacing w:val="0"/>
        <w:rPr>
          <w:sz w:val="22"/>
          <w:szCs w:val="22"/>
        </w:rPr>
      </w:pPr>
      <w:r>
        <w:rPr>
          <w:sz w:val="22"/>
          <w:szCs w:val="22"/>
        </w:rPr>
        <w:t xml:space="preserve">SWZ </w:t>
      </w:r>
    </w:p>
    <w:p w14:paraId="5E7E3DF7" w14:textId="77777777" w:rsidR="0035621A" w:rsidRPr="003D67D8" w:rsidRDefault="0035621A" w:rsidP="004415AA">
      <w:pPr>
        <w:spacing w:before="240" w:after="120" w:line="276" w:lineRule="auto"/>
        <w:rPr>
          <w:sz w:val="22"/>
          <w:szCs w:val="22"/>
        </w:rPr>
      </w:pPr>
    </w:p>
    <w:p w14:paraId="28323196" w14:textId="4703F837" w:rsidR="002A6E00" w:rsidRPr="003D67D8" w:rsidRDefault="0091623D" w:rsidP="004415AA">
      <w:pPr>
        <w:spacing w:before="240" w:after="120" w:line="276" w:lineRule="auto"/>
        <w:rPr>
          <w:sz w:val="22"/>
          <w:szCs w:val="22"/>
        </w:rPr>
      </w:pPr>
      <w:r w:rsidRPr="003D67D8">
        <w:rPr>
          <w:sz w:val="22"/>
          <w:szCs w:val="22"/>
        </w:rPr>
        <w:t>ZAMAWIAJĄCY:</w:t>
      </w:r>
      <w:r w:rsidRPr="003D67D8">
        <w:rPr>
          <w:sz w:val="22"/>
          <w:szCs w:val="22"/>
        </w:rPr>
        <w:tab/>
      </w:r>
      <w:r w:rsidRPr="003D67D8">
        <w:rPr>
          <w:sz w:val="22"/>
          <w:szCs w:val="22"/>
        </w:rPr>
        <w:tab/>
      </w:r>
      <w:r w:rsidRPr="003D67D8">
        <w:rPr>
          <w:sz w:val="22"/>
          <w:szCs w:val="22"/>
        </w:rPr>
        <w:tab/>
      </w:r>
      <w:r w:rsidRPr="003D67D8">
        <w:rPr>
          <w:sz w:val="22"/>
          <w:szCs w:val="22"/>
        </w:rPr>
        <w:tab/>
      </w:r>
      <w:r w:rsidRPr="003D67D8">
        <w:rPr>
          <w:sz w:val="22"/>
          <w:szCs w:val="22"/>
        </w:rPr>
        <w:tab/>
      </w:r>
      <w:r w:rsidRPr="003D67D8">
        <w:rPr>
          <w:sz w:val="22"/>
          <w:szCs w:val="22"/>
        </w:rPr>
        <w:tab/>
      </w:r>
      <w:r w:rsidRPr="003D67D8">
        <w:rPr>
          <w:sz w:val="22"/>
          <w:szCs w:val="22"/>
        </w:rPr>
        <w:tab/>
      </w:r>
      <w:r w:rsidRPr="003D67D8">
        <w:rPr>
          <w:sz w:val="22"/>
          <w:szCs w:val="22"/>
        </w:rPr>
        <w:tab/>
        <w:t>WYKONAWCA:</w:t>
      </w:r>
    </w:p>
    <w:sectPr w:rsidR="002A6E00" w:rsidRPr="003D67D8" w:rsidSect="00FE4B03">
      <w:headerReference w:type="even" r:id="rId13"/>
      <w:headerReference w:type="default" r:id="rId14"/>
      <w:footerReference w:type="even" r:id="rId15"/>
      <w:footerReference w:type="default" r:id="rId16"/>
      <w:headerReference w:type="first" r:id="rId17"/>
      <w:footerReference w:type="first" r:id="rId18"/>
      <w:pgSz w:w="11907" w:h="16840" w:code="9"/>
      <w:pgMar w:top="992" w:right="851" w:bottom="1418" w:left="1134" w:header="567" w:footer="567"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56" w:author="Aleksandra Zimoch" w:date="2025-04-10T11:38:00Z" w:initials="AZ">
    <w:p w14:paraId="520F6579" w14:textId="77777777" w:rsidR="00BD00D3" w:rsidRDefault="00BD00D3" w:rsidP="00787F33">
      <w:r>
        <w:rPr>
          <w:rStyle w:val="Odwoaniedokomentarza"/>
        </w:rPr>
        <w:annotationRef/>
      </w:r>
      <w:r>
        <w:rPr>
          <w:color w:val="000000"/>
        </w:rPr>
        <w:t>Jeśli środki na inwestycje nie są Polskiego Ładu ten zapis jest niepotrzebny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20F65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BA22C2A" w16cex:dateUtc="2025-04-10T09: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20F6579" w16cid:durableId="2BA22C2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B92B5" w14:textId="77777777" w:rsidR="003C390F" w:rsidRDefault="003C390F">
      <w:r>
        <w:separator/>
      </w:r>
    </w:p>
  </w:endnote>
  <w:endnote w:type="continuationSeparator" w:id="0">
    <w:p w14:paraId="71C08C99" w14:textId="77777777" w:rsidR="003C390F" w:rsidRDefault="003C3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charset w:val="EE"/>
    <w:family w:val="swiss"/>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7C535" w14:textId="77777777" w:rsidR="00C67F58" w:rsidRDefault="00C67F5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5033"/>
    </w:tblGrid>
    <w:tr w:rsidR="00C67F58" w:rsidRPr="00AE3B40" w14:paraId="72F9EE0E" w14:textId="77777777" w:rsidTr="008B0F5B">
      <w:tc>
        <w:tcPr>
          <w:tcW w:w="4748" w:type="dxa"/>
          <w:tcBorders>
            <w:top w:val="single" w:sz="4" w:space="0" w:color="auto"/>
            <w:left w:val="nil"/>
            <w:bottom w:val="nil"/>
            <w:right w:val="nil"/>
          </w:tcBorders>
        </w:tcPr>
        <w:p w14:paraId="04EC0E45" w14:textId="6A907729" w:rsidR="00C67F58" w:rsidRPr="00AE3B40" w:rsidRDefault="00C67F58" w:rsidP="00C67F58">
          <w:pPr>
            <w:pStyle w:val="Stopka"/>
            <w:jc w:val="center"/>
            <w:rPr>
              <w:rFonts w:ascii="Arial" w:hAnsi="Arial" w:cs="Arial"/>
              <w:color w:val="5F5F5F"/>
              <w:sz w:val="16"/>
              <w:szCs w:val="16"/>
            </w:rPr>
          </w:pPr>
          <w:r w:rsidRPr="00FA1458">
            <w:rPr>
              <w:color w:val="808080" w:themeColor="background1" w:themeShade="80"/>
              <w:sz w:val="18"/>
              <w:szCs w:val="18"/>
            </w:rPr>
            <w:t>Zarząd Dróg Powiatowych w Białogardzie</w:t>
          </w:r>
        </w:p>
      </w:tc>
      <w:tc>
        <w:tcPr>
          <w:tcW w:w="5033" w:type="dxa"/>
          <w:tcBorders>
            <w:top w:val="single" w:sz="4" w:space="0" w:color="auto"/>
            <w:left w:val="nil"/>
            <w:bottom w:val="nil"/>
            <w:right w:val="nil"/>
          </w:tcBorders>
        </w:tcPr>
        <w:p w14:paraId="6EEC1BF8" w14:textId="77777777" w:rsidR="00C67F58" w:rsidRPr="00AE3B40" w:rsidRDefault="00C67F58" w:rsidP="00C67F58">
          <w:pPr>
            <w:pStyle w:val="Stopka"/>
            <w:rPr>
              <w:rFonts w:ascii="Arial" w:hAnsi="Arial" w:cs="Arial"/>
              <w:color w:val="5F5F5F"/>
              <w:sz w:val="16"/>
              <w:szCs w:val="16"/>
            </w:rPr>
          </w:pPr>
        </w:p>
      </w:tc>
    </w:tr>
    <w:tr w:rsidR="00C67F58" w:rsidRPr="00AE3B40" w14:paraId="6908C581" w14:textId="77777777" w:rsidTr="008B0F5B">
      <w:trPr>
        <w:trHeight w:val="119"/>
      </w:trPr>
      <w:tc>
        <w:tcPr>
          <w:tcW w:w="4748" w:type="dxa"/>
          <w:tcBorders>
            <w:top w:val="nil"/>
            <w:left w:val="nil"/>
            <w:bottom w:val="nil"/>
            <w:right w:val="nil"/>
          </w:tcBorders>
        </w:tcPr>
        <w:p w14:paraId="792E7DC0" w14:textId="62DD06FF" w:rsidR="00C67F58" w:rsidRPr="00AE3B40" w:rsidRDefault="00C67F58" w:rsidP="00C67F58">
          <w:pPr>
            <w:pStyle w:val="Stopka"/>
            <w:jc w:val="center"/>
            <w:rPr>
              <w:rFonts w:ascii="Arial" w:hAnsi="Arial" w:cs="Arial"/>
              <w:b/>
              <w:color w:val="5F5F5F"/>
              <w:sz w:val="16"/>
              <w:szCs w:val="16"/>
            </w:rPr>
          </w:pPr>
          <w:r w:rsidRPr="00FA1458">
            <w:rPr>
              <w:color w:val="808080" w:themeColor="background1" w:themeShade="80"/>
              <w:sz w:val="18"/>
              <w:szCs w:val="18"/>
            </w:rPr>
            <w:t>ul. Szosa Połczyńska 57, 78-200 Białogard</w:t>
          </w:r>
        </w:p>
      </w:tc>
      <w:tc>
        <w:tcPr>
          <w:tcW w:w="5033" w:type="dxa"/>
          <w:tcBorders>
            <w:top w:val="nil"/>
            <w:left w:val="nil"/>
            <w:bottom w:val="nil"/>
            <w:right w:val="nil"/>
          </w:tcBorders>
        </w:tcPr>
        <w:p w14:paraId="079B39E5" w14:textId="5AAFC136" w:rsidR="00C67F58" w:rsidRPr="00AB02E5" w:rsidRDefault="00C67F58" w:rsidP="00C67F58">
          <w:pPr>
            <w:pStyle w:val="Stopka"/>
            <w:jc w:val="right"/>
            <w:rPr>
              <w:rFonts w:ascii="Arial" w:hAnsi="Arial" w:cs="Arial"/>
              <w:color w:val="5F5F5F"/>
              <w:sz w:val="16"/>
              <w:szCs w:val="16"/>
            </w:rPr>
          </w:pPr>
          <w:r w:rsidRPr="00AB02E5">
            <w:rPr>
              <w:rStyle w:val="Numerstrony"/>
              <w:rFonts w:ascii="Arial" w:hAnsi="Arial" w:cs="Arial"/>
              <w:color w:val="5F5F5F"/>
              <w:sz w:val="16"/>
              <w:szCs w:val="16"/>
            </w:rPr>
            <w:fldChar w:fldCharType="begin"/>
          </w:r>
          <w:r w:rsidRPr="00AB02E5">
            <w:rPr>
              <w:rStyle w:val="Numerstrony"/>
              <w:rFonts w:ascii="Arial" w:hAnsi="Arial" w:cs="Arial"/>
              <w:color w:val="5F5F5F"/>
              <w:sz w:val="16"/>
              <w:szCs w:val="16"/>
            </w:rPr>
            <w:instrText xml:space="preserve"> PAGE </w:instrText>
          </w:r>
          <w:r w:rsidRPr="00AB02E5">
            <w:rPr>
              <w:rStyle w:val="Numerstrony"/>
              <w:rFonts w:ascii="Arial" w:hAnsi="Arial" w:cs="Arial"/>
              <w:color w:val="5F5F5F"/>
              <w:sz w:val="16"/>
              <w:szCs w:val="16"/>
            </w:rPr>
            <w:fldChar w:fldCharType="separate"/>
          </w:r>
          <w:r>
            <w:rPr>
              <w:rStyle w:val="Numerstrony"/>
              <w:rFonts w:ascii="Arial" w:hAnsi="Arial" w:cs="Arial"/>
              <w:noProof/>
              <w:color w:val="5F5F5F"/>
              <w:sz w:val="16"/>
              <w:szCs w:val="16"/>
            </w:rPr>
            <w:t>1</w:t>
          </w:r>
          <w:r w:rsidRPr="00AB02E5">
            <w:rPr>
              <w:rStyle w:val="Numerstrony"/>
              <w:rFonts w:ascii="Arial" w:hAnsi="Arial" w:cs="Arial"/>
              <w:color w:val="5F5F5F"/>
              <w:sz w:val="16"/>
              <w:szCs w:val="16"/>
            </w:rPr>
            <w:fldChar w:fldCharType="end"/>
          </w:r>
        </w:p>
      </w:tc>
    </w:tr>
  </w:tbl>
  <w:p w14:paraId="108DD25D" w14:textId="77777777" w:rsidR="00451442" w:rsidRPr="00AE3B40" w:rsidRDefault="00451442">
    <w:pPr>
      <w:pStyle w:val="Stopka"/>
      <w:rPr>
        <w:rFonts w:ascii="Arial" w:hAnsi="Arial" w:cs="Arial"/>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1B0AD" w14:textId="77777777" w:rsidR="00C67F58" w:rsidRDefault="00C67F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BE904" w14:textId="77777777" w:rsidR="003C390F" w:rsidRDefault="003C390F">
      <w:r>
        <w:separator/>
      </w:r>
    </w:p>
  </w:footnote>
  <w:footnote w:type="continuationSeparator" w:id="0">
    <w:p w14:paraId="44B617BB" w14:textId="77777777" w:rsidR="003C390F" w:rsidRDefault="003C3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FCF5C" w14:textId="77777777" w:rsidR="00C67F58" w:rsidRDefault="00C67F5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7E1B4" w14:textId="77777777" w:rsidR="00C67F58" w:rsidRDefault="00C67F5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A4F9B" w14:textId="77777777" w:rsidR="00C67F58" w:rsidRDefault="00C67F5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2607A"/>
    <w:multiLevelType w:val="hybridMultilevel"/>
    <w:tmpl w:val="24CAD242"/>
    <w:lvl w:ilvl="0" w:tplc="0415000F">
      <w:start w:val="1"/>
      <w:numFmt w:val="decimal"/>
      <w:lvlText w:val="%1."/>
      <w:lvlJc w:val="left"/>
      <w:pPr>
        <w:ind w:left="720" w:hanging="360"/>
      </w:pPr>
      <w:rPr>
        <w:rFonts w:hint="default"/>
      </w:rPr>
    </w:lvl>
    <w:lvl w:ilvl="1" w:tplc="CCE88D1C">
      <w:start w:val="1"/>
      <w:numFmt w:val="decimal"/>
      <w:lvlText w:val="%2)"/>
      <w:lvlJc w:val="left"/>
      <w:pPr>
        <w:ind w:left="1440" w:hanging="360"/>
      </w:pPr>
      <w:rPr>
        <w:color w:val="auto"/>
      </w:rPr>
    </w:lvl>
    <w:lvl w:ilvl="2" w:tplc="D0004080">
      <w:start w:val="1"/>
      <w:numFmt w:val="lowerLetter"/>
      <w:lvlText w:val="%3)"/>
      <w:lvlJc w:val="left"/>
      <w:pPr>
        <w:ind w:left="2160" w:hanging="180"/>
      </w:pPr>
      <w:rPr>
        <w:rFonts w:hint="default"/>
      </w:rPr>
    </w:lvl>
    <w:lvl w:ilvl="3" w:tplc="89E23238">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25E00"/>
    <w:multiLevelType w:val="hybridMultilevel"/>
    <w:tmpl w:val="0D4EC5E8"/>
    <w:lvl w:ilvl="0" w:tplc="061E16DA">
      <w:start w:val="1"/>
      <w:numFmt w:val="decimal"/>
      <w:lvlText w:val="%1."/>
      <w:lvlJc w:val="left"/>
      <w:pPr>
        <w:ind w:left="360" w:hanging="360"/>
      </w:pPr>
      <w:rPr>
        <w:rFonts w:ascii="Times New Roman" w:eastAsia="Times New Roman" w:hAnsi="Times New Roman" w:cs="Times New Roman"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B323D76"/>
    <w:multiLevelType w:val="hybridMultilevel"/>
    <w:tmpl w:val="46F6DC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1103DD"/>
    <w:multiLevelType w:val="hybridMultilevel"/>
    <w:tmpl w:val="27540A54"/>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604C00"/>
    <w:multiLevelType w:val="hybridMultilevel"/>
    <w:tmpl w:val="CF86CD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A77862"/>
    <w:multiLevelType w:val="hybridMultilevel"/>
    <w:tmpl w:val="3AAE7D6C"/>
    <w:lvl w:ilvl="0" w:tplc="7F0A1F3C">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121560F8"/>
    <w:multiLevelType w:val="hybridMultilevel"/>
    <w:tmpl w:val="9E7A1956"/>
    <w:lvl w:ilvl="0" w:tplc="58344FA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22B3618"/>
    <w:multiLevelType w:val="hybridMultilevel"/>
    <w:tmpl w:val="FDE847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3A4327"/>
    <w:multiLevelType w:val="hybridMultilevel"/>
    <w:tmpl w:val="E3D6494E"/>
    <w:lvl w:ilvl="0" w:tplc="F0220916">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15:restartNumberingAfterBreak="0">
    <w:nsid w:val="19D11FCD"/>
    <w:multiLevelType w:val="hybridMultilevel"/>
    <w:tmpl w:val="407EA350"/>
    <w:lvl w:ilvl="0" w:tplc="A4BE798A">
      <w:start w:val="1"/>
      <w:numFmt w:val="decimal"/>
      <w:lvlText w:val="%1)"/>
      <w:lvlJc w:val="left"/>
      <w:pPr>
        <w:ind w:left="360" w:hanging="360"/>
      </w:pPr>
      <w:rPr>
        <w:rFonts w:hint="default"/>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A225080"/>
    <w:multiLevelType w:val="hybridMultilevel"/>
    <w:tmpl w:val="F78438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87108C"/>
    <w:multiLevelType w:val="hybridMultilevel"/>
    <w:tmpl w:val="E1948F6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2" w15:restartNumberingAfterBreak="0">
    <w:nsid w:val="1CE70A00"/>
    <w:multiLevelType w:val="hybridMultilevel"/>
    <w:tmpl w:val="A03C9C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E83E17"/>
    <w:multiLevelType w:val="hybridMultilevel"/>
    <w:tmpl w:val="CD18AD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0D0418"/>
    <w:multiLevelType w:val="hybridMultilevel"/>
    <w:tmpl w:val="1D025B38"/>
    <w:lvl w:ilvl="0" w:tplc="9A681B9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22D4E1A"/>
    <w:multiLevelType w:val="hybridMultilevel"/>
    <w:tmpl w:val="DD7C6052"/>
    <w:lvl w:ilvl="0" w:tplc="B7D4DA4A">
      <w:start w:val="1"/>
      <w:numFmt w:val="lowerLetter"/>
      <w:lvlText w:val="%1)"/>
      <w:lvlJc w:val="left"/>
      <w:pPr>
        <w:ind w:left="720" w:hanging="360"/>
      </w:pPr>
    </w:lvl>
    <w:lvl w:ilvl="1" w:tplc="F65A9E00">
      <w:start w:val="1"/>
      <w:numFmt w:val="lowerLetter"/>
      <w:lvlText w:val="%2)"/>
      <w:lvlJc w:val="left"/>
      <w:pPr>
        <w:ind w:left="720" w:hanging="360"/>
      </w:pPr>
    </w:lvl>
    <w:lvl w:ilvl="2" w:tplc="D2209916">
      <w:start w:val="1"/>
      <w:numFmt w:val="lowerLetter"/>
      <w:lvlText w:val="%3)"/>
      <w:lvlJc w:val="left"/>
      <w:pPr>
        <w:ind w:left="720" w:hanging="360"/>
      </w:pPr>
    </w:lvl>
    <w:lvl w:ilvl="3" w:tplc="7FCE775A">
      <w:start w:val="1"/>
      <w:numFmt w:val="lowerLetter"/>
      <w:lvlText w:val="%4)"/>
      <w:lvlJc w:val="left"/>
      <w:pPr>
        <w:ind w:left="720" w:hanging="360"/>
      </w:pPr>
    </w:lvl>
    <w:lvl w:ilvl="4" w:tplc="47A28650">
      <w:start w:val="1"/>
      <w:numFmt w:val="lowerLetter"/>
      <w:lvlText w:val="%5)"/>
      <w:lvlJc w:val="left"/>
      <w:pPr>
        <w:ind w:left="720" w:hanging="360"/>
      </w:pPr>
    </w:lvl>
    <w:lvl w:ilvl="5" w:tplc="4048630C">
      <w:start w:val="1"/>
      <w:numFmt w:val="lowerLetter"/>
      <w:lvlText w:val="%6)"/>
      <w:lvlJc w:val="left"/>
      <w:pPr>
        <w:ind w:left="720" w:hanging="360"/>
      </w:pPr>
    </w:lvl>
    <w:lvl w:ilvl="6" w:tplc="39B092D4">
      <w:start w:val="1"/>
      <w:numFmt w:val="lowerLetter"/>
      <w:lvlText w:val="%7)"/>
      <w:lvlJc w:val="left"/>
      <w:pPr>
        <w:ind w:left="720" w:hanging="360"/>
      </w:pPr>
    </w:lvl>
    <w:lvl w:ilvl="7" w:tplc="6BF27FA8">
      <w:start w:val="1"/>
      <w:numFmt w:val="lowerLetter"/>
      <w:lvlText w:val="%8)"/>
      <w:lvlJc w:val="left"/>
      <w:pPr>
        <w:ind w:left="720" w:hanging="360"/>
      </w:pPr>
    </w:lvl>
    <w:lvl w:ilvl="8" w:tplc="BB505D22">
      <w:start w:val="1"/>
      <w:numFmt w:val="lowerLetter"/>
      <w:lvlText w:val="%9)"/>
      <w:lvlJc w:val="left"/>
      <w:pPr>
        <w:ind w:left="720" w:hanging="360"/>
      </w:pPr>
    </w:lvl>
  </w:abstractNum>
  <w:abstractNum w:abstractNumId="16" w15:restartNumberingAfterBreak="0">
    <w:nsid w:val="2851570D"/>
    <w:multiLevelType w:val="hybridMultilevel"/>
    <w:tmpl w:val="76E480D2"/>
    <w:lvl w:ilvl="0" w:tplc="22BE4720">
      <w:start w:val="1"/>
      <w:numFmt w:val="decimal"/>
      <w:lvlText w:val="%1)"/>
      <w:lvlJc w:val="left"/>
      <w:pPr>
        <w:ind w:left="720" w:hanging="360"/>
      </w:pPr>
    </w:lvl>
    <w:lvl w:ilvl="1" w:tplc="04150017">
      <w:start w:val="1"/>
      <w:numFmt w:val="lowerLetter"/>
      <w:lvlText w:val="%2)"/>
      <w:lvlJc w:val="left"/>
      <w:pPr>
        <w:ind w:left="1980" w:hanging="360"/>
      </w:pPr>
    </w:lvl>
    <w:lvl w:ilvl="2" w:tplc="D722E2B4">
      <w:start w:val="1"/>
      <w:numFmt w:val="decimal"/>
      <w:lvlText w:val="%3)"/>
      <w:lvlJc w:val="left"/>
      <w:pPr>
        <w:ind w:left="720" w:hanging="360"/>
      </w:pPr>
    </w:lvl>
    <w:lvl w:ilvl="3" w:tplc="D9D8B9A4">
      <w:start w:val="1"/>
      <w:numFmt w:val="decimal"/>
      <w:lvlText w:val="%4)"/>
      <w:lvlJc w:val="left"/>
      <w:pPr>
        <w:ind w:left="720" w:hanging="360"/>
      </w:pPr>
    </w:lvl>
    <w:lvl w:ilvl="4" w:tplc="79260D66">
      <w:start w:val="1"/>
      <w:numFmt w:val="decimal"/>
      <w:lvlText w:val="%5)"/>
      <w:lvlJc w:val="left"/>
      <w:pPr>
        <w:ind w:left="720" w:hanging="360"/>
      </w:pPr>
    </w:lvl>
    <w:lvl w:ilvl="5" w:tplc="77043658">
      <w:start w:val="1"/>
      <w:numFmt w:val="decimal"/>
      <w:lvlText w:val="%6)"/>
      <w:lvlJc w:val="left"/>
      <w:pPr>
        <w:ind w:left="720" w:hanging="360"/>
      </w:pPr>
    </w:lvl>
    <w:lvl w:ilvl="6" w:tplc="5246CC26">
      <w:start w:val="1"/>
      <w:numFmt w:val="decimal"/>
      <w:lvlText w:val="%7)"/>
      <w:lvlJc w:val="left"/>
      <w:pPr>
        <w:ind w:left="720" w:hanging="360"/>
      </w:pPr>
    </w:lvl>
    <w:lvl w:ilvl="7" w:tplc="5AAE4F50">
      <w:start w:val="1"/>
      <w:numFmt w:val="decimal"/>
      <w:lvlText w:val="%8)"/>
      <w:lvlJc w:val="left"/>
      <w:pPr>
        <w:ind w:left="720" w:hanging="360"/>
      </w:pPr>
    </w:lvl>
    <w:lvl w:ilvl="8" w:tplc="007E641E">
      <w:start w:val="1"/>
      <w:numFmt w:val="decimal"/>
      <w:lvlText w:val="%9)"/>
      <w:lvlJc w:val="left"/>
      <w:pPr>
        <w:ind w:left="720" w:hanging="360"/>
      </w:pPr>
    </w:lvl>
  </w:abstractNum>
  <w:abstractNum w:abstractNumId="17" w15:restartNumberingAfterBreak="0">
    <w:nsid w:val="2A941EBF"/>
    <w:multiLevelType w:val="hybridMultilevel"/>
    <w:tmpl w:val="76AAF750"/>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8" w15:restartNumberingAfterBreak="0">
    <w:nsid w:val="2D083D12"/>
    <w:multiLevelType w:val="hybridMultilevel"/>
    <w:tmpl w:val="4B1C08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104876"/>
    <w:multiLevelType w:val="hybridMultilevel"/>
    <w:tmpl w:val="3154F0BC"/>
    <w:lvl w:ilvl="0" w:tplc="BE961FA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6092CFF"/>
    <w:multiLevelType w:val="hybridMultilevel"/>
    <w:tmpl w:val="D02263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7D5226"/>
    <w:multiLevelType w:val="hybridMultilevel"/>
    <w:tmpl w:val="75EEA22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320363"/>
    <w:multiLevelType w:val="hybridMultilevel"/>
    <w:tmpl w:val="3E1AD77C"/>
    <w:lvl w:ilvl="0" w:tplc="7DDE4062">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95E0273"/>
    <w:multiLevelType w:val="hybridMultilevel"/>
    <w:tmpl w:val="FA5AD92C"/>
    <w:lvl w:ilvl="0" w:tplc="C6D69D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9A2391A"/>
    <w:multiLevelType w:val="hybridMultilevel"/>
    <w:tmpl w:val="CE02C5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C45180"/>
    <w:multiLevelType w:val="hybridMultilevel"/>
    <w:tmpl w:val="DC765B92"/>
    <w:lvl w:ilvl="0" w:tplc="547C9FF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A22081"/>
    <w:multiLevelType w:val="hybridMultilevel"/>
    <w:tmpl w:val="B74A267A"/>
    <w:lvl w:ilvl="0" w:tplc="04150011">
      <w:start w:val="1"/>
      <w:numFmt w:val="decimal"/>
      <w:lvlText w:val="%1)"/>
      <w:lvlJc w:val="left"/>
      <w:pPr>
        <w:ind w:left="1069" w:hanging="360"/>
      </w:pPr>
      <w:rPr>
        <w:rFonts w:hint="default"/>
        <w:b w:val="0"/>
        <w:bCs w:val="0"/>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7" w15:restartNumberingAfterBreak="0">
    <w:nsid w:val="45581052"/>
    <w:multiLevelType w:val="hybridMultilevel"/>
    <w:tmpl w:val="B0D4442E"/>
    <w:lvl w:ilvl="0" w:tplc="81C8345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E158F4"/>
    <w:multiLevelType w:val="hybridMultilevel"/>
    <w:tmpl w:val="B3F8B5F6"/>
    <w:lvl w:ilvl="0" w:tplc="17742360">
      <w:start w:val="1"/>
      <w:numFmt w:val="decimal"/>
      <w:lvlText w:val="%1."/>
      <w:lvlJc w:val="left"/>
      <w:pPr>
        <w:ind w:left="360" w:hanging="360"/>
      </w:pPr>
      <w:rPr>
        <w:b w:val="0"/>
        <w:bCs/>
      </w:rPr>
    </w:lvl>
    <w:lvl w:ilvl="1" w:tplc="B2FAB470">
      <w:start w:val="1"/>
      <w:numFmt w:val="lowerLetter"/>
      <w:lvlText w:val="%2)"/>
      <w:lvlJc w:val="left"/>
      <w:pPr>
        <w:ind w:left="1080" w:hanging="360"/>
      </w:pPr>
      <w:rPr>
        <w:b w:val="0"/>
        <w:i w:val="0"/>
      </w:rPr>
    </w:lvl>
    <w:lvl w:ilvl="2" w:tplc="04150011">
      <w:start w:val="1"/>
      <w:numFmt w:val="decimal"/>
      <w:lvlText w:val="%3)"/>
      <w:lvlJc w:val="left"/>
      <w:pPr>
        <w:ind w:left="1440" w:hanging="360"/>
      </w:pPr>
    </w:lvl>
    <w:lvl w:ilvl="3" w:tplc="04150017">
      <w:start w:val="1"/>
      <w:numFmt w:val="lowerLetter"/>
      <w:lvlText w:val="%4)"/>
      <w:lvlJc w:val="left"/>
      <w:pPr>
        <w:ind w:left="7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4C6D403F"/>
    <w:multiLevelType w:val="hybridMultilevel"/>
    <w:tmpl w:val="C04EF5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8721C1"/>
    <w:multiLevelType w:val="hybridMultilevel"/>
    <w:tmpl w:val="9E76A5A8"/>
    <w:lvl w:ilvl="0" w:tplc="8C10BB1C">
      <w:start w:val="1"/>
      <w:numFmt w:val="lowerLetter"/>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CA2CAA"/>
    <w:multiLevelType w:val="hybridMultilevel"/>
    <w:tmpl w:val="DBA6F294"/>
    <w:lvl w:ilvl="0" w:tplc="0415000F">
      <w:start w:val="1"/>
      <w:numFmt w:val="decimal"/>
      <w:lvlText w:val="%1."/>
      <w:lvlJc w:val="left"/>
      <w:pPr>
        <w:ind w:left="720" w:hanging="720"/>
      </w:pPr>
      <w:rPr>
        <w:rFonts w:hint="default"/>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2" w15:restartNumberingAfterBreak="0">
    <w:nsid w:val="4DC969A8"/>
    <w:multiLevelType w:val="hybridMultilevel"/>
    <w:tmpl w:val="39B2CF1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732712"/>
    <w:multiLevelType w:val="hybridMultilevel"/>
    <w:tmpl w:val="2A5C7D06"/>
    <w:lvl w:ilvl="0" w:tplc="B282C7E2">
      <w:start w:val="1"/>
      <w:numFmt w:val="decimal"/>
      <w:lvlText w:val="%1."/>
      <w:lvlJc w:val="left"/>
      <w:pPr>
        <w:ind w:left="720" w:hanging="360"/>
      </w:pPr>
    </w:lvl>
    <w:lvl w:ilvl="1" w:tplc="AC9A0C60">
      <w:start w:val="1"/>
      <w:numFmt w:val="decimal"/>
      <w:lvlText w:val="%2."/>
      <w:lvlJc w:val="left"/>
      <w:pPr>
        <w:ind w:left="720" w:hanging="360"/>
      </w:pPr>
    </w:lvl>
    <w:lvl w:ilvl="2" w:tplc="3F66B114">
      <w:start w:val="1"/>
      <w:numFmt w:val="decimal"/>
      <w:lvlText w:val="%3."/>
      <w:lvlJc w:val="left"/>
      <w:pPr>
        <w:ind w:left="720" w:hanging="360"/>
      </w:pPr>
    </w:lvl>
    <w:lvl w:ilvl="3" w:tplc="D92268FA">
      <w:start w:val="1"/>
      <w:numFmt w:val="decimal"/>
      <w:lvlText w:val="%4."/>
      <w:lvlJc w:val="left"/>
      <w:pPr>
        <w:ind w:left="720" w:hanging="360"/>
      </w:pPr>
    </w:lvl>
    <w:lvl w:ilvl="4" w:tplc="C328694A">
      <w:start w:val="1"/>
      <w:numFmt w:val="decimal"/>
      <w:lvlText w:val="%5."/>
      <w:lvlJc w:val="left"/>
      <w:pPr>
        <w:ind w:left="720" w:hanging="360"/>
      </w:pPr>
    </w:lvl>
    <w:lvl w:ilvl="5" w:tplc="B62C36A8">
      <w:start w:val="1"/>
      <w:numFmt w:val="decimal"/>
      <w:lvlText w:val="%6."/>
      <w:lvlJc w:val="left"/>
      <w:pPr>
        <w:ind w:left="720" w:hanging="360"/>
      </w:pPr>
    </w:lvl>
    <w:lvl w:ilvl="6" w:tplc="36B2B336">
      <w:start w:val="1"/>
      <w:numFmt w:val="decimal"/>
      <w:lvlText w:val="%7."/>
      <w:lvlJc w:val="left"/>
      <w:pPr>
        <w:ind w:left="720" w:hanging="360"/>
      </w:pPr>
    </w:lvl>
    <w:lvl w:ilvl="7" w:tplc="A596D4C0">
      <w:start w:val="1"/>
      <w:numFmt w:val="decimal"/>
      <w:lvlText w:val="%8."/>
      <w:lvlJc w:val="left"/>
      <w:pPr>
        <w:ind w:left="720" w:hanging="360"/>
      </w:pPr>
    </w:lvl>
    <w:lvl w:ilvl="8" w:tplc="6DE67BF8">
      <w:start w:val="1"/>
      <w:numFmt w:val="decimal"/>
      <w:lvlText w:val="%9."/>
      <w:lvlJc w:val="left"/>
      <w:pPr>
        <w:ind w:left="720" w:hanging="360"/>
      </w:pPr>
    </w:lvl>
  </w:abstractNum>
  <w:abstractNum w:abstractNumId="34" w15:restartNumberingAfterBreak="0">
    <w:nsid w:val="531636E5"/>
    <w:multiLevelType w:val="hybridMultilevel"/>
    <w:tmpl w:val="619ABA5E"/>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5" w15:restartNumberingAfterBreak="0">
    <w:nsid w:val="53756D22"/>
    <w:multiLevelType w:val="hybridMultilevel"/>
    <w:tmpl w:val="141A65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884343"/>
    <w:multiLevelType w:val="hybridMultilevel"/>
    <w:tmpl w:val="54584050"/>
    <w:lvl w:ilvl="0" w:tplc="B41C4A0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56A0A66"/>
    <w:multiLevelType w:val="hybridMultilevel"/>
    <w:tmpl w:val="24F407AE"/>
    <w:lvl w:ilvl="0" w:tplc="F81E545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85C0F26"/>
    <w:multiLevelType w:val="hybridMultilevel"/>
    <w:tmpl w:val="C5A4B6EC"/>
    <w:lvl w:ilvl="0" w:tplc="7F0A1F3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9" w15:restartNumberingAfterBreak="0">
    <w:nsid w:val="58A8646C"/>
    <w:multiLevelType w:val="hybridMultilevel"/>
    <w:tmpl w:val="60C272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324EA5"/>
    <w:multiLevelType w:val="hybridMultilevel"/>
    <w:tmpl w:val="FE8838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DA42C93"/>
    <w:multiLevelType w:val="hybridMultilevel"/>
    <w:tmpl w:val="F3C46E10"/>
    <w:lvl w:ilvl="0" w:tplc="FB9069F8">
      <w:start w:val="1"/>
      <w:numFmt w:val="decimal"/>
      <w:lvlText w:val="%1)"/>
      <w:lvlJc w:val="left"/>
      <w:pPr>
        <w:ind w:left="502" w:hanging="360"/>
      </w:pPr>
      <w:rPr>
        <w:b/>
        <w:i w:val="0"/>
      </w:rPr>
    </w:lvl>
    <w:lvl w:ilvl="1" w:tplc="04150019">
      <w:start w:val="1"/>
      <w:numFmt w:val="lowerLetter"/>
      <w:lvlText w:val="%2."/>
      <w:lvlJc w:val="left"/>
      <w:pPr>
        <w:ind w:left="1790" w:hanging="360"/>
      </w:pPr>
    </w:lvl>
    <w:lvl w:ilvl="2" w:tplc="0415001B">
      <w:start w:val="1"/>
      <w:numFmt w:val="decimal"/>
      <w:lvlText w:val="%3."/>
      <w:lvlJc w:val="left"/>
      <w:pPr>
        <w:tabs>
          <w:tab w:val="num" w:pos="360"/>
        </w:tabs>
        <w:ind w:left="3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ind w:left="539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5F370E9F"/>
    <w:multiLevelType w:val="hybridMultilevel"/>
    <w:tmpl w:val="AED47352"/>
    <w:lvl w:ilvl="0" w:tplc="69625E46">
      <w:start w:val="1"/>
      <w:numFmt w:val="decimal"/>
      <w:lvlText w:val="%1."/>
      <w:lvlJc w:val="left"/>
      <w:pPr>
        <w:tabs>
          <w:tab w:val="num" w:pos="357"/>
        </w:tabs>
        <w:ind w:left="357" w:hanging="357"/>
      </w:pPr>
      <w:rPr>
        <w:rFonts w:ascii="Times New Roman" w:hAnsi="Times New Roman" w:cs="Times New Roman" w:hint="default"/>
        <w:b w:val="0"/>
        <w:bCs w:val="0"/>
        <w:i w:val="0"/>
        <w:sz w:val="22"/>
        <w:szCs w:val="22"/>
      </w:rPr>
    </w:lvl>
    <w:lvl w:ilvl="1" w:tplc="34D8B35C">
      <w:start w:val="1"/>
      <w:numFmt w:val="bullet"/>
      <w:lvlText w:val=""/>
      <w:lvlJc w:val="left"/>
      <w:pPr>
        <w:tabs>
          <w:tab w:val="num" w:pos="1443"/>
        </w:tabs>
        <w:ind w:left="1443" w:hanging="363"/>
      </w:pPr>
      <w:rPr>
        <w:rFonts w:ascii="Symbol" w:hAnsi="Symbol" w:hint="default"/>
        <w:b w:val="0"/>
        <w:i w:val="0"/>
        <w:sz w:val="20"/>
        <w:szCs w:val="20"/>
      </w:rPr>
    </w:lvl>
    <w:lvl w:ilvl="2" w:tplc="845C660E">
      <w:start w:val="1"/>
      <w:numFmt w:val="decimal"/>
      <w:lvlText w:val="%3)"/>
      <w:lvlJc w:val="left"/>
      <w:pPr>
        <w:ind w:left="2685" w:hanging="705"/>
      </w:pPr>
      <w:rPr>
        <w:rFonts w:hint="default"/>
      </w:rPr>
    </w:lvl>
    <w:lvl w:ilvl="3" w:tplc="72FA401A">
      <w:numFmt w:val="bullet"/>
      <w:lvlText w:val=""/>
      <w:lvlJc w:val="left"/>
      <w:pPr>
        <w:ind w:left="2880" w:hanging="360"/>
      </w:pPr>
      <w:rPr>
        <w:rFonts w:ascii="Symbol" w:eastAsia="Times New Roman" w:hAnsi="Symbol" w:cs="Times New Roman"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2BD4785"/>
    <w:multiLevelType w:val="hybridMultilevel"/>
    <w:tmpl w:val="F50C56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48177FE"/>
    <w:multiLevelType w:val="hybridMultilevel"/>
    <w:tmpl w:val="F272B648"/>
    <w:lvl w:ilvl="0" w:tplc="7F0A1F3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66093016"/>
    <w:multiLevelType w:val="hybridMultilevel"/>
    <w:tmpl w:val="FAAC5E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9633FA5"/>
    <w:multiLevelType w:val="hybridMultilevel"/>
    <w:tmpl w:val="B0EA9E4C"/>
    <w:lvl w:ilvl="0" w:tplc="E8ACB9C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F2A6903"/>
    <w:multiLevelType w:val="hybridMultilevel"/>
    <w:tmpl w:val="AB8E0BEC"/>
    <w:lvl w:ilvl="0" w:tplc="B62090B2">
      <w:start w:val="1"/>
      <w:numFmt w:val="decimal"/>
      <w:lvlText w:val="%1)"/>
      <w:lvlJc w:val="left"/>
      <w:pPr>
        <w:ind w:left="720" w:hanging="360"/>
      </w:pPr>
    </w:lvl>
    <w:lvl w:ilvl="1" w:tplc="92B6BAEE">
      <w:start w:val="1"/>
      <w:numFmt w:val="decimal"/>
      <w:lvlText w:val="%2)"/>
      <w:lvlJc w:val="left"/>
      <w:pPr>
        <w:ind w:left="720" w:hanging="360"/>
      </w:pPr>
    </w:lvl>
    <w:lvl w:ilvl="2" w:tplc="F72A9986">
      <w:start w:val="1"/>
      <w:numFmt w:val="decimal"/>
      <w:lvlText w:val="%3)"/>
      <w:lvlJc w:val="left"/>
      <w:pPr>
        <w:ind w:left="720" w:hanging="360"/>
      </w:pPr>
    </w:lvl>
    <w:lvl w:ilvl="3" w:tplc="3BBAB884">
      <w:start w:val="1"/>
      <w:numFmt w:val="decimal"/>
      <w:lvlText w:val="%4)"/>
      <w:lvlJc w:val="left"/>
      <w:pPr>
        <w:ind w:left="720" w:hanging="360"/>
      </w:pPr>
    </w:lvl>
    <w:lvl w:ilvl="4" w:tplc="590EF77E">
      <w:start w:val="1"/>
      <w:numFmt w:val="decimal"/>
      <w:lvlText w:val="%5)"/>
      <w:lvlJc w:val="left"/>
      <w:pPr>
        <w:ind w:left="720" w:hanging="360"/>
      </w:pPr>
    </w:lvl>
    <w:lvl w:ilvl="5" w:tplc="45E6ED9E">
      <w:start w:val="1"/>
      <w:numFmt w:val="decimal"/>
      <w:lvlText w:val="%6)"/>
      <w:lvlJc w:val="left"/>
      <w:pPr>
        <w:ind w:left="720" w:hanging="360"/>
      </w:pPr>
    </w:lvl>
    <w:lvl w:ilvl="6" w:tplc="8108A00A">
      <w:start w:val="1"/>
      <w:numFmt w:val="decimal"/>
      <w:lvlText w:val="%7)"/>
      <w:lvlJc w:val="left"/>
      <w:pPr>
        <w:ind w:left="720" w:hanging="360"/>
      </w:pPr>
    </w:lvl>
    <w:lvl w:ilvl="7" w:tplc="1CF8BD50">
      <w:start w:val="1"/>
      <w:numFmt w:val="decimal"/>
      <w:lvlText w:val="%8)"/>
      <w:lvlJc w:val="left"/>
      <w:pPr>
        <w:ind w:left="720" w:hanging="360"/>
      </w:pPr>
    </w:lvl>
    <w:lvl w:ilvl="8" w:tplc="4FD28244">
      <w:start w:val="1"/>
      <w:numFmt w:val="decimal"/>
      <w:lvlText w:val="%9)"/>
      <w:lvlJc w:val="left"/>
      <w:pPr>
        <w:ind w:left="720" w:hanging="360"/>
      </w:pPr>
    </w:lvl>
  </w:abstractNum>
  <w:abstractNum w:abstractNumId="48" w15:restartNumberingAfterBreak="0">
    <w:nsid w:val="6F9502FA"/>
    <w:multiLevelType w:val="hybridMultilevel"/>
    <w:tmpl w:val="AD0C3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1C20F2"/>
    <w:multiLevelType w:val="hybridMultilevel"/>
    <w:tmpl w:val="297CDFB6"/>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2FC7C8F"/>
    <w:multiLevelType w:val="hybridMultilevel"/>
    <w:tmpl w:val="201E8EE2"/>
    <w:lvl w:ilvl="0" w:tplc="1D54857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31C49FC"/>
    <w:multiLevelType w:val="hybridMultilevel"/>
    <w:tmpl w:val="12720914"/>
    <w:lvl w:ilvl="0" w:tplc="871A6A3A">
      <w:start w:val="1"/>
      <w:numFmt w:val="decimal"/>
      <w:lvlText w:val="%1)"/>
      <w:lvlJc w:val="left"/>
      <w:pPr>
        <w:ind w:left="720" w:hanging="360"/>
      </w:pPr>
    </w:lvl>
    <w:lvl w:ilvl="1" w:tplc="B36CE0F2">
      <w:start w:val="1"/>
      <w:numFmt w:val="decimal"/>
      <w:lvlText w:val="%2)"/>
      <w:lvlJc w:val="left"/>
      <w:pPr>
        <w:ind w:left="720" w:hanging="360"/>
      </w:pPr>
    </w:lvl>
    <w:lvl w:ilvl="2" w:tplc="30B63F2E">
      <w:start w:val="1"/>
      <w:numFmt w:val="decimal"/>
      <w:lvlText w:val="%3)"/>
      <w:lvlJc w:val="left"/>
      <w:pPr>
        <w:ind w:left="720" w:hanging="360"/>
      </w:pPr>
    </w:lvl>
    <w:lvl w:ilvl="3" w:tplc="5442CA1A">
      <w:start w:val="1"/>
      <w:numFmt w:val="decimal"/>
      <w:lvlText w:val="%4)"/>
      <w:lvlJc w:val="left"/>
      <w:pPr>
        <w:ind w:left="720" w:hanging="360"/>
      </w:pPr>
    </w:lvl>
    <w:lvl w:ilvl="4" w:tplc="E5D241DA">
      <w:start w:val="1"/>
      <w:numFmt w:val="decimal"/>
      <w:lvlText w:val="%5)"/>
      <w:lvlJc w:val="left"/>
      <w:pPr>
        <w:ind w:left="720" w:hanging="360"/>
      </w:pPr>
    </w:lvl>
    <w:lvl w:ilvl="5" w:tplc="D78A7CC8">
      <w:start w:val="1"/>
      <w:numFmt w:val="decimal"/>
      <w:lvlText w:val="%6)"/>
      <w:lvlJc w:val="left"/>
      <w:pPr>
        <w:ind w:left="720" w:hanging="360"/>
      </w:pPr>
    </w:lvl>
    <w:lvl w:ilvl="6" w:tplc="87042964">
      <w:start w:val="1"/>
      <w:numFmt w:val="decimal"/>
      <w:lvlText w:val="%7)"/>
      <w:lvlJc w:val="left"/>
      <w:pPr>
        <w:ind w:left="720" w:hanging="360"/>
      </w:pPr>
    </w:lvl>
    <w:lvl w:ilvl="7" w:tplc="360CC924">
      <w:start w:val="1"/>
      <w:numFmt w:val="decimal"/>
      <w:lvlText w:val="%8)"/>
      <w:lvlJc w:val="left"/>
      <w:pPr>
        <w:ind w:left="720" w:hanging="360"/>
      </w:pPr>
    </w:lvl>
    <w:lvl w:ilvl="8" w:tplc="01C41B58">
      <w:start w:val="1"/>
      <w:numFmt w:val="decimal"/>
      <w:lvlText w:val="%9)"/>
      <w:lvlJc w:val="left"/>
      <w:pPr>
        <w:ind w:left="720" w:hanging="360"/>
      </w:pPr>
    </w:lvl>
  </w:abstractNum>
  <w:abstractNum w:abstractNumId="52" w15:restartNumberingAfterBreak="0">
    <w:nsid w:val="74A82CD7"/>
    <w:multiLevelType w:val="hybridMultilevel"/>
    <w:tmpl w:val="CF66FBB0"/>
    <w:lvl w:ilvl="0" w:tplc="1410245C">
      <w:start w:val="1"/>
      <w:numFmt w:val="decimal"/>
      <w:lvlText w:val="%1)"/>
      <w:lvlJc w:val="left"/>
      <w:pPr>
        <w:ind w:left="720" w:hanging="360"/>
      </w:pPr>
    </w:lvl>
    <w:lvl w:ilvl="1" w:tplc="57188856">
      <w:start w:val="1"/>
      <w:numFmt w:val="decimal"/>
      <w:lvlText w:val="%2)"/>
      <w:lvlJc w:val="left"/>
      <w:pPr>
        <w:ind w:left="720" w:hanging="360"/>
      </w:pPr>
    </w:lvl>
    <w:lvl w:ilvl="2" w:tplc="DAEE7AE0">
      <w:start w:val="1"/>
      <w:numFmt w:val="decimal"/>
      <w:lvlText w:val="%3)"/>
      <w:lvlJc w:val="left"/>
      <w:pPr>
        <w:ind w:left="720" w:hanging="360"/>
      </w:pPr>
    </w:lvl>
    <w:lvl w:ilvl="3" w:tplc="851AB59E">
      <w:start w:val="1"/>
      <w:numFmt w:val="decimal"/>
      <w:lvlText w:val="%4)"/>
      <w:lvlJc w:val="left"/>
      <w:pPr>
        <w:ind w:left="720" w:hanging="360"/>
      </w:pPr>
    </w:lvl>
    <w:lvl w:ilvl="4" w:tplc="107CB40A">
      <w:start w:val="1"/>
      <w:numFmt w:val="decimal"/>
      <w:lvlText w:val="%5)"/>
      <w:lvlJc w:val="left"/>
      <w:pPr>
        <w:ind w:left="720" w:hanging="360"/>
      </w:pPr>
    </w:lvl>
    <w:lvl w:ilvl="5" w:tplc="5A9A5C84">
      <w:start w:val="1"/>
      <w:numFmt w:val="decimal"/>
      <w:lvlText w:val="%6)"/>
      <w:lvlJc w:val="left"/>
      <w:pPr>
        <w:ind w:left="720" w:hanging="360"/>
      </w:pPr>
    </w:lvl>
    <w:lvl w:ilvl="6" w:tplc="A3DCDF8E">
      <w:start w:val="1"/>
      <w:numFmt w:val="decimal"/>
      <w:lvlText w:val="%7)"/>
      <w:lvlJc w:val="left"/>
      <w:pPr>
        <w:ind w:left="720" w:hanging="360"/>
      </w:pPr>
    </w:lvl>
    <w:lvl w:ilvl="7" w:tplc="DE0C2548">
      <w:start w:val="1"/>
      <w:numFmt w:val="decimal"/>
      <w:lvlText w:val="%8)"/>
      <w:lvlJc w:val="left"/>
      <w:pPr>
        <w:ind w:left="720" w:hanging="360"/>
      </w:pPr>
    </w:lvl>
    <w:lvl w:ilvl="8" w:tplc="B728013A">
      <w:start w:val="1"/>
      <w:numFmt w:val="decimal"/>
      <w:lvlText w:val="%9)"/>
      <w:lvlJc w:val="left"/>
      <w:pPr>
        <w:ind w:left="720" w:hanging="360"/>
      </w:pPr>
    </w:lvl>
  </w:abstractNum>
  <w:abstractNum w:abstractNumId="53" w15:restartNumberingAfterBreak="0">
    <w:nsid w:val="766F60F3"/>
    <w:multiLevelType w:val="hybridMultilevel"/>
    <w:tmpl w:val="A8684508"/>
    <w:lvl w:ilvl="0" w:tplc="0415000F">
      <w:start w:val="1"/>
      <w:numFmt w:val="decimal"/>
      <w:lvlText w:val="%1."/>
      <w:lvlJc w:val="left"/>
      <w:pPr>
        <w:ind w:left="360" w:hanging="360"/>
      </w:pPr>
    </w:lvl>
    <w:lvl w:ilvl="1" w:tplc="C0D0910C">
      <w:start w:val="1"/>
      <w:numFmt w:val="decimal"/>
      <w:lvlText w:val="%2)"/>
      <w:lvlJc w:val="left"/>
      <w:pPr>
        <w:ind w:left="360" w:hanging="360"/>
      </w:pPr>
      <w:rPr>
        <w:rFonts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7122E7D"/>
    <w:multiLevelType w:val="hybridMultilevel"/>
    <w:tmpl w:val="6E6E0E52"/>
    <w:lvl w:ilvl="0" w:tplc="C256137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776381A"/>
    <w:multiLevelType w:val="hybridMultilevel"/>
    <w:tmpl w:val="F4785C32"/>
    <w:lvl w:ilvl="0" w:tplc="53543528">
      <w:start w:val="1"/>
      <w:numFmt w:val="decimal"/>
      <w:lvlText w:val="%1)"/>
      <w:lvlJc w:val="left"/>
      <w:pPr>
        <w:ind w:left="720" w:hanging="360"/>
      </w:pPr>
    </w:lvl>
    <w:lvl w:ilvl="1" w:tplc="C4E29B14">
      <w:start w:val="1"/>
      <w:numFmt w:val="decimal"/>
      <w:lvlText w:val="%2)"/>
      <w:lvlJc w:val="left"/>
      <w:pPr>
        <w:ind w:left="720" w:hanging="360"/>
      </w:pPr>
    </w:lvl>
    <w:lvl w:ilvl="2" w:tplc="D13C65F8">
      <w:start w:val="1"/>
      <w:numFmt w:val="decimal"/>
      <w:lvlText w:val="%3)"/>
      <w:lvlJc w:val="left"/>
      <w:pPr>
        <w:ind w:left="720" w:hanging="360"/>
      </w:pPr>
    </w:lvl>
    <w:lvl w:ilvl="3" w:tplc="36E08186">
      <w:start w:val="1"/>
      <w:numFmt w:val="decimal"/>
      <w:lvlText w:val="%4)"/>
      <w:lvlJc w:val="left"/>
      <w:pPr>
        <w:ind w:left="720" w:hanging="360"/>
      </w:pPr>
    </w:lvl>
    <w:lvl w:ilvl="4" w:tplc="61D0E092">
      <w:start w:val="1"/>
      <w:numFmt w:val="decimal"/>
      <w:lvlText w:val="%5)"/>
      <w:lvlJc w:val="left"/>
      <w:pPr>
        <w:ind w:left="720" w:hanging="360"/>
      </w:pPr>
    </w:lvl>
    <w:lvl w:ilvl="5" w:tplc="E5602AC2">
      <w:start w:val="1"/>
      <w:numFmt w:val="decimal"/>
      <w:lvlText w:val="%6)"/>
      <w:lvlJc w:val="left"/>
      <w:pPr>
        <w:ind w:left="720" w:hanging="360"/>
      </w:pPr>
    </w:lvl>
    <w:lvl w:ilvl="6" w:tplc="A8A695D2">
      <w:start w:val="1"/>
      <w:numFmt w:val="decimal"/>
      <w:lvlText w:val="%7)"/>
      <w:lvlJc w:val="left"/>
      <w:pPr>
        <w:ind w:left="720" w:hanging="360"/>
      </w:pPr>
    </w:lvl>
    <w:lvl w:ilvl="7" w:tplc="34B2098C">
      <w:start w:val="1"/>
      <w:numFmt w:val="decimal"/>
      <w:lvlText w:val="%8)"/>
      <w:lvlJc w:val="left"/>
      <w:pPr>
        <w:ind w:left="720" w:hanging="360"/>
      </w:pPr>
    </w:lvl>
    <w:lvl w:ilvl="8" w:tplc="A63CC2A2">
      <w:start w:val="1"/>
      <w:numFmt w:val="decimal"/>
      <w:lvlText w:val="%9)"/>
      <w:lvlJc w:val="left"/>
      <w:pPr>
        <w:ind w:left="720" w:hanging="360"/>
      </w:pPr>
    </w:lvl>
  </w:abstractNum>
  <w:abstractNum w:abstractNumId="56" w15:restartNumberingAfterBreak="0">
    <w:nsid w:val="791A3690"/>
    <w:multiLevelType w:val="hybridMultilevel"/>
    <w:tmpl w:val="C54A3464"/>
    <w:lvl w:ilvl="0" w:tplc="3CE4600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A0554BA"/>
    <w:multiLevelType w:val="hybridMultilevel"/>
    <w:tmpl w:val="704EF8E4"/>
    <w:lvl w:ilvl="0" w:tplc="BDCCE7B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F187E71"/>
    <w:multiLevelType w:val="hybridMultilevel"/>
    <w:tmpl w:val="0FD838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16155499">
    <w:abstractNumId w:val="1"/>
  </w:num>
  <w:num w:numId="2" w16cid:durableId="84158149">
    <w:abstractNumId w:val="20"/>
  </w:num>
  <w:num w:numId="3" w16cid:durableId="1107458215">
    <w:abstractNumId w:val="2"/>
  </w:num>
  <w:num w:numId="4" w16cid:durableId="1498575004">
    <w:abstractNumId w:val="7"/>
  </w:num>
  <w:num w:numId="5" w16cid:durableId="1776826987">
    <w:abstractNumId w:val="18"/>
  </w:num>
  <w:num w:numId="6" w16cid:durableId="1723285018">
    <w:abstractNumId w:val="24"/>
  </w:num>
  <w:num w:numId="7" w16cid:durableId="1619793655">
    <w:abstractNumId w:val="35"/>
  </w:num>
  <w:num w:numId="8" w16cid:durableId="348684150">
    <w:abstractNumId w:val="58"/>
  </w:num>
  <w:num w:numId="9" w16cid:durableId="807280675">
    <w:abstractNumId w:val="13"/>
  </w:num>
  <w:num w:numId="10" w16cid:durableId="1622033674">
    <w:abstractNumId w:val="10"/>
  </w:num>
  <w:num w:numId="11" w16cid:durableId="106706666">
    <w:abstractNumId w:val="12"/>
  </w:num>
  <w:num w:numId="12" w16cid:durableId="1738018884">
    <w:abstractNumId w:val="48"/>
  </w:num>
  <w:num w:numId="13" w16cid:durableId="691607423">
    <w:abstractNumId w:val="14"/>
  </w:num>
  <w:num w:numId="14" w16cid:durableId="1815565304">
    <w:abstractNumId w:val="25"/>
  </w:num>
  <w:num w:numId="15" w16cid:durableId="645935578">
    <w:abstractNumId w:val="46"/>
  </w:num>
  <w:num w:numId="16" w16cid:durableId="932973629">
    <w:abstractNumId w:val="9"/>
  </w:num>
  <w:num w:numId="17" w16cid:durableId="978537802">
    <w:abstractNumId w:val="29"/>
  </w:num>
  <w:num w:numId="18" w16cid:durableId="808518444">
    <w:abstractNumId w:val="45"/>
  </w:num>
  <w:num w:numId="19" w16cid:durableId="696077486">
    <w:abstractNumId w:val="27"/>
  </w:num>
  <w:num w:numId="20" w16cid:durableId="1870802926">
    <w:abstractNumId w:val="57"/>
  </w:num>
  <w:num w:numId="21" w16cid:durableId="139661421">
    <w:abstractNumId w:val="22"/>
  </w:num>
  <w:num w:numId="22" w16cid:durableId="765687494">
    <w:abstractNumId w:val="6"/>
  </w:num>
  <w:num w:numId="23" w16cid:durableId="1046413656">
    <w:abstractNumId w:val="56"/>
  </w:num>
  <w:num w:numId="24" w16cid:durableId="1277983803">
    <w:abstractNumId w:val="36"/>
  </w:num>
  <w:num w:numId="25" w16cid:durableId="1611863147">
    <w:abstractNumId w:val="37"/>
  </w:num>
  <w:num w:numId="26" w16cid:durableId="2084909618">
    <w:abstractNumId w:val="19"/>
  </w:num>
  <w:num w:numId="27" w16cid:durableId="1508406195">
    <w:abstractNumId w:val="54"/>
  </w:num>
  <w:num w:numId="28" w16cid:durableId="1519588571">
    <w:abstractNumId w:val="4"/>
  </w:num>
  <w:num w:numId="29" w16cid:durableId="798911685">
    <w:abstractNumId w:val="0"/>
  </w:num>
  <w:num w:numId="30" w16cid:durableId="34275974">
    <w:abstractNumId w:val="21"/>
  </w:num>
  <w:num w:numId="31" w16cid:durableId="755176855">
    <w:abstractNumId w:val="34"/>
  </w:num>
  <w:num w:numId="32" w16cid:durableId="1336999976">
    <w:abstractNumId w:val="28"/>
  </w:num>
  <w:num w:numId="33" w16cid:durableId="53045968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95140108">
    <w:abstractNumId w:val="32"/>
  </w:num>
  <w:num w:numId="35" w16cid:durableId="178667593">
    <w:abstractNumId w:val="40"/>
  </w:num>
  <w:num w:numId="36" w16cid:durableId="477262791">
    <w:abstractNumId w:val="33"/>
  </w:num>
  <w:num w:numId="37" w16cid:durableId="948508416">
    <w:abstractNumId w:val="51"/>
  </w:num>
  <w:num w:numId="38" w16cid:durableId="638339134">
    <w:abstractNumId w:val="15"/>
  </w:num>
  <w:num w:numId="39" w16cid:durableId="907884700">
    <w:abstractNumId w:val="16"/>
  </w:num>
  <w:num w:numId="40" w16cid:durableId="602300684">
    <w:abstractNumId w:val="52"/>
  </w:num>
  <w:num w:numId="41" w16cid:durableId="877476913">
    <w:abstractNumId w:val="55"/>
  </w:num>
  <w:num w:numId="42" w16cid:durableId="1743791645">
    <w:abstractNumId w:val="47"/>
  </w:num>
  <w:num w:numId="43" w16cid:durableId="923413687">
    <w:abstractNumId w:val="49"/>
  </w:num>
  <w:num w:numId="44" w16cid:durableId="1955402067">
    <w:abstractNumId w:val="43"/>
  </w:num>
  <w:num w:numId="45" w16cid:durableId="509875053">
    <w:abstractNumId w:val="26"/>
  </w:num>
  <w:num w:numId="46" w16cid:durableId="1543009155">
    <w:abstractNumId w:val="23"/>
  </w:num>
  <w:num w:numId="47" w16cid:durableId="1913158844">
    <w:abstractNumId w:val="42"/>
  </w:num>
  <w:num w:numId="48" w16cid:durableId="152530186">
    <w:abstractNumId w:val="31"/>
  </w:num>
  <w:num w:numId="49" w16cid:durableId="127282266">
    <w:abstractNumId w:val="44"/>
  </w:num>
  <w:num w:numId="50" w16cid:durableId="1778259062">
    <w:abstractNumId w:val="38"/>
  </w:num>
  <w:num w:numId="51" w16cid:durableId="1072118246">
    <w:abstractNumId w:val="5"/>
  </w:num>
  <w:num w:numId="52" w16cid:durableId="460999605">
    <w:abstractNumId w:val="30"/>
  </w:num>
  <w:num w:numId="53" w16cid:durableId="1414089343">
    <w:abstractNumId w:val="53"/>
  </w:num>
  <w:num w:numId="54" w16cid:durableId="519856328">
    <w:abstractNumId w:val="3"/>
  </w:num>
  <w:num w:numId="55" w16cid:durableId="609237329">
    <w:abstractNumId w:val="17"/>
  </w:num>
  <w:num w:numId="56" w16cid:durableId="702511009">
    <w:abstractNumId w:val="11"/>
  </w:num>
  <w:num w:numId="57" w16cid:durableId="686447503">
    <w:abstractNumId w:val="50"/>
  </w:num>
  <w:num w:numId="58" w16cid:durableId="744958771">
    <w:abstractNumId w:val="8"/>
  </w:num>
  <w:num w:numId="59" w16cid:durableId="425267248">
    <w:abstractNumId w:val="39"/>
  </w:num>
  <w:numIdMacAtCleanup w:val="5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leksandra Zimoch">
    <w15:presenceInfo w15:providerId="Windows Live" w15:userId="623a938d8002f54c"/>
  </w15:person>
  <w15:person w15:author="aswiatkowski">
    <w15:presenceInfo w15:providerId="AD" w15:userId="S-1-5-21-142225335-2553483301-540396916-1116"/>
  </w15:person>
  <w15:person w15:author="mmazurkiewicz">
    <w15:presenceInfo w15:providerId="AD" w15:userId="S-1-5-21-142225335-2553483301-540396916-1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A58"/>
    <w:rsid w:val="00000C0A"/>
    <w:rsid w:val="0000239F"/>
    <w:rsid w:val="000042AD"/>
    <w:rsid w:val="00004934"/>
    <w:rsid w:val="000058AC"/>
    <w:rsid w:val="00006314"/>
    <w:rsid w:val="000073D6"/>
    <w:rsid w:val="00010E7C"/>
    <w:rsid w:val="00012323"/>
    <w:rsid w:val="00012330"/>
    <w:rsid w:val="00013209"/>
    <w:rsid w:val="00014296"/>
    <w:rsid w:val="00014328"/>
    <w:rsid w:val="00014E5C"/>
    <w:rsid w:val="00015248"/>
    <w:rsid w:val="00015A39"/>
    <w:rsid w:val="00020D0B"/>
    <w:rsid w:val="0002107E"/>
    <w:rsid w:val="00021803"/>
    <w:rsid w:val="00023607"/>
    <w:rsid w:val="0002404E"/>
    <w:rsid w:val="00024454"/>
    <w:rsid w:val="00024496"/>
    <w:rsid w:val="00024736"/>
    <w:rsid w:val="00025743"/>
    <w:rsid w:val="0002642F"/>
    <w:rsid w:val="000275F1"/>
    <w:rsid w:val="00030C4C"/>
    <w:rsid w:val="00032B45"/>
    <w:rsid w:val="00033B79"/>
    <w:rsid w:val="0003526C"/>
    <w:rsid w:val="00035DEF"/>
    <w:rsid w:val="00036367"/>
    <w:rsid w:val="00036894"/>
    <w:rsid w:val="00036EE2"/>
    <w:rsid w:val="00037BB5"/>
    <w:rsid w:val="00043CE0"/>
    <w:rsid w:val="0004470F"/>
    <w:rsid w:val="00045517"/>
    <w:rsid w:val="00046903"/>
    <w:rsid w:val="0005084E"/>
    <w:rsid w:val="00053BFE"/>
    <w:rsid w:val="00053C92"/>
    <w:rsid w:val="00054EA0"/>
    <w:rsid w:val="00056DF1"/>
    <w:rsid w:val="0005719A"/>
    <w:rsid w:val="00057620"/>
    <w:rsid w:val="00060AC5"/>
    <w:rsid w:val="00060F65"/>
    <w:rsid w:val="00061BD6"/>
    <w:rsid w:val="00062A60"/>
    <w:rsid w:val="00064212"/>
    <w:rsid w:val="000646B5"/>
    <w:rsid w:val="00065A1B"/>
    <w:rsid w:val="00066CFC"/>
    <w:rsid w:val="00067409"/>
    <w:rsid w:val="0007168A"/>
    <w:rsid w:val="00072D6F"/>
    <w:rsid w:val="00073E2F"/>
    <w:rsid w:val="00075637"/>
    <w:rsid w:val="00075A9D"/>
    <w:rsid w:val="00076D6B"/>
    <w:rsid w:val="00076F0E"/>
    <w:rsid w:val="00077101"/>
    <w:rsid w:val="0007735E"/>
    <w:rsid w:val="00081F50"/>
    <w:rsid w:val="00083915"/>
    <w:rsid w:val="00083B7B"/>
    <w:rsid w:val="000845C9"/>
    <w:rsid w:val="00085B8C"/>
    <w:rsid w:val="00094056"/>
    <w:rsid w:val="0009452F"/>
    <w:rsid w:val="000A1451"/>
    <w:rsid w:val="000A238F"/>
    <w:rsid w:val="000A2EEA"/>
    <w:rsid w:val="000A6F6A"/>
    <w:rsid w:val="000A7009"/>
    <w:rsid w:val="000A7612"/>
    <w:rsid w:val="000B25B0"/>
    <w:rsid w:val="000B3848"/>
    <w:rsid w:val="000B420C"/>
    <w:rsid w:val="000C0761"/>
    <w:rsid w:val="000C34B8"/>
    <w:rsid w:val="000C522D"/>
    <w:rsid w:val="000C61AA"/>
    <w:rsid w:val="000C6B68"/>
    <w:rsid w:val="000C733A"/>
    <w:rsid w:val="000D0538"/>
    <w:rsid w:val="000D0E51"/>
    <w:rsid w:val="000D1007"/>
    <w:rsid w:val="000D4ED6"/>
    <w:rsid w:val="000D5C26"/>
    <w:rsid w:val="000E0611"/>
    <w:rsid w:val="000E13CA"/>
    <w:rsid w:val="000E1A0B"/>
    <w:rsid w:val="000E3570"/>
    <w:rsid w:val="000E4737"/>
    <w:rsid w:val="000E4B5A"/>
    <w:rsid w:val="000E4E89"/>
    <w:rsid w:val="000E6464"/>
    <w:rsid w:val="000E72A4"/>
    <w:rsid w:val="000F06C8"/>
    <w:rsid w:val="000F1C0A"/>
    <w:rsid w:val="000F30DD"/>
    <w:rsid w:val="000F3D06"/>
    <w:rsid w:val="000F5DD9"/>
    <w:rsid w:val="000F67A1"/>
    <w:rsid w:val="000F6A14"/>
    <w:rsid w:val="00101921"/>
    <w:rsid w:val="001038EB"/>
    <w:rsid w:val="001054F3"/>
    <w:rsid w:val="00106A42"/>
    <w:rsid w:val="001101C7"/>
    <w:rsid w:val="00110B8F"/>
    <w:rsid w:val="00111149"/>
    <w:rsid w:val="0011371F"/>
    <w:rsid w:val="00115BBD"/>
    <w:rsid w:val="001169A7"/>
    <w:rsid w:val="00121C86"/>
    <w:rsid w:val="00121EA8"/>
    <w:rsid w:val="00122ABA"/>
    <w:rsid w:val="00123591"/>
    <w:rsid w:val="001243C1"/>
    <w:rsid w:val="00126088"/>
    <w:rsid w:val="001269D5"/>
    <w:rsid w:val="00126ECE"/>
    <w:rsid w:val="00127D03"/>
    <w:rsid w:val="00130A93"/>
    <w:rsid w:val="00131444"/>
    <w:rsid w:val="00131F40"/>
    <w:rsid w:val="0014464A"/>
    <w:rsid w:val="00145B9D"/>
    <w:rsid w:val="00147A98"/>
    <w:rsid w:val="0015111A"/>
    <w:rsid w:val="00156476"/>
    <w:rsid w:val="00156515"/>
    <w:rsid w:val="001608A6"/>
    <w:rsid w:val="00161A7B"/>
    <w:rsid w:val="001624BB"/>
    <w:rsid w:val="00162726"/>
    <w:rsid w:val="00162824"/>
    <w:rsid w:val="001642D0"/>
    <w:rsid w:val="0016467D"/>
    <w:rsid w:val="00165021"/>
    <w:rsid w:val="001652CA"/>
    <w:rsid w:val="00165843"/>
    <w:rsid w:val="0016795C"/>
    <w:rsid w:val="001704E8"/>
    <w:rsid w:val="001730A0"/>
    <w:rsid w:val="00174D80"/>
    <w:rsid w:val="0017559F"/>
    <w:rsid w:val="0017588B"/>
    <w:rsid w:val="001759A0"/>
    <w:rsid w:val="00175BDA"/>
    <w:rsid w:val="0017635A"/>
    <w:rsid w:val="00176A5A"/>
    <w:rsid w:val="001803C7"/>
    <w:rsid w:val="00180D5E"/>
    <w:rsid w:val="001814FA"/>
    <w:rsid w:val="00181B03"/>
    <w:rsid w:val="00181B2C"/>
    <w:rsid w:val="001826BD"/>
    <w:rsid w:val="00182EC1"/>
    <w:rsid w:val="00182F1B"/>
    <w:rsid w:val="00184068"/>
    <w:rsid w:val="00186AF6"/>
    <w:rsid w:val="00187AF3"/>
    <w:rsid w:val="00187D45"/>
    <w:rsid w:val="00187EAB"/>
    <w:rsid w:val="00192F04"/>
    <w:rsid w:val="0019603E"/>
    <w:rsid w:val="0019721F"/>
    <w:rsid w:val="001A3FC5"/>
    <w:rsid w:val="001A5E9B"/>
    <w:rsid w:val="001A7081"/>
    <w:rsid w:val="001B1010"/>
    <w:rsid w:val="001B23D6"/>
    <w:rsid w:val="001B317B"/>
    <w:rsid w:val="001B396E"/>
    <w:rsid w:val="001B40F6"/>
    <w:rsid w:val="001B4BF4"/>
    <w:rsid w:val="001B5551"/>
    <w:rsid w:val="001B78CD"/>
    <w:rsid w:val="001C13BE"/>
    <w:rsid w:val="001C3518"/>
    <w:rsid w:val="001C3857"/>
    <w:rsid w:val="001C3BEA"/>
    <w:rsid w:val="001C5ABA"/>
    <w:rsid w:val="001C6E3D"/>
    <w:rsid w:val="001D0AD7"/>
    <w:rsid w:val="001D0BF1"/>
    <w:rsid w:val="001D204B"/>
    <w:rsid w:val="001D2E16"/>
    <w:rsid w:val="001D41BA"/>
    <w:rsid w:val="001D4947"/>
    <w:rsid w:val="001D5EAA"/>
    <w:rsid w:val="001D6735"/>
    <w:rsid w:val="001E2177"/>
    <w:rsid w:val="001E3181"/>
    <w:rsid w:val="001E4055"/>
    <w:rsid w:val="001E4868"/>
    <w:rsid w:val="001E77ED"/>
    <w:rsid w:val="001E7D79"/>
    <w:rsid w:val="001E7E0A"/>
    <w:rsid w:val="001F002B"/>
    <w:rsid w:val="001F417B"/>
    <w:rsid w:val="001F491B"/>
    <w:rsid w:val="00201093"/>
    <w:rsid w:val="002018FE"/>
    <w:rsid w:val="00201CAE"/>
    <w:rsid w:val="00205FFF"/>
    <w:rsid w:val="0020617A"/>
    <w:rsid w:val="00207266"/>
    <w:rsid w:val="00207BEE"/>
    <w:rsid w:val="00207E5C"/>
    <w:rsid w:val="00207ED8"/>
    <w:rsid w:val="002109C6"/>
    <w:rsid w:val="002121F8"/>
    <w:rsid w:val="00216AA7"/>
    <w:rsid w:val="00217F49"/>
    <w:rsid w:val="0022022F"/>
    <w:rsid w:val="002215D9"/>
    <w:rsid w:val="00221E91"/>
    <w:rsid w:val="00222967"/>
    <w:rsid w:val="00224901"/>
    <w:rsid w:val="002263BA"/>
    <w:rsid w:val="0022641B"/>
    <w:rsid w:val="00227D55"/>
    <w:rsid w:val="00227F0E"/>
    <w:rsid w:val="00230964"/>
    <w:rsid w:val="0023119F"/>
    <w:rsid w:val="00231A47"/>
    <w:rsid w:val="002320D2"/>
    <w:rsid w:val="00232B4A"/>
    <w:rsid w:val="00233377"/>
    <w:rsid w:val="002344A3"/>
    <w:rsid w:val="00234AEA"/>
    <w:rsid w:val="00235B08"/>
    <w:rsid w:val="00237DDD"/>
    <w:rsid w:val="00240CFA"/>
    <w:rsid w:val="00242805"/>
    <w:rsid w:val="00242AF8"/>
    <w:rsid w:val="00243F69"/>
    <w:rsid w:val="00244FE4"/>
    <w:rsid w:val="00245543"/>
    <w:rsid w:val="002465A4"/>
    <w:rsid w:val="002469FE"/>
    <w:rsid w:val="00246AA7"/>
    <w:rsid w:val="00246B11"/>
    <w:rsid w:val="002473EA"/>
    <w:rsid w:val="002476F5"/>
    <w:rsid w:val="00250344"/>
    <w:rsid w:val="0025090F"/>
    <w:rsid w:val="002512DA"/>
    <w:rsid w:val="00251509"/>
    <w:rsid w:val="00251733"/>
    <w:rsid w:val="00251A40"/>
    <w:rsid w:val="0025364B"/>
    <w:rsid w:val="00253D63"/>
    <w:rsid w:val="00255401"/>
    <w:rsid w:val="00256023"/>
    <w:rsid w:val="00261FC8"/>
    <w:rsid w:val="00262193"/>
    <w:rsid w:val="0026270A"/>
    <w:rsid w:val="002636E9"/>
    <w:rsid w:val="00264DEE"/>
    <w:rsid w:val="00265410"/>
    <w:rsid w:val="002654DF"/>
    <w:rsid w:val="0026564A"/>
    <w:rsid w:val="00265EF9"/>
    <w:rsid w:val="0026681A"/>
    <w:rsid w:val="002704A3"/>
    <w:rsid w:val="002706E9"/>
    <w:rsid w:val="00273B75"/>
    <w:rsid w:val="002761D2"/>
    <w:rsid w:val="00276692"/>
    <w:rsid w:val="00276FAB"/>
    <w:rsid w:val="00277A09"/>
    <w:rsid w:val="00280114"/>
    <w:rsid w:val="00280688"/>
    <w:rsid w:val="0028177D"/>
    <w:rsid w:val="00281AFC"/>
    <w:rsid w:val="00284DC9"/>
    <w:rsid w:val="00285ED2"/>
    <w:rsid w:val="0028605E"/>
    <w:rsid w:val="00286800"/>
    <w:rsid w:val="00287061"/>
    <w:rsid w:val="00287D9E"/>
    <w:rsid w:val="00292CBD"/>
    <w:rsid w:val="00292E2A"/>
    <w:rsid w:val="00293B6A"/>
    <w:rsid w:val="00295451"/>
    <w:rsid w:val="00295661"/>
    <w:rsid w:val="002A08E3"/>
    <w:rsid w:val="002A0AEF"/>
    <w:rsid w:val="002A28AA"/>
    <w:rsid w:val="002A2C19"/>
    <w:rsid w:val="002A6BE4"/>
    <w:rsid w:val="002A6E00"/>
    <w:rsid w:val="002A79A3"/>
    <w:rsid w:val="002B08AC"/>
    <w:rsid w:val="002B4FA1"/>
    <w:rsid w:val="002B5015"/>
    <w:rsid w:val="002B544D"/>
    <w:rsid w:val="002B7D86"/>
    <w:rsid w:val="002C06A3"/>
    <w:rsid w:val="002C0E20"/>
    <w:rsid w:val="002C3A75"/>
    <w:rsid w:val="002C7942"/>
    <w:rsid w:val="002D23D3"/>
    <w:rsid w:val="002D28AF"/>
    <w:rsid w:val="002D4EAF"/>
    <w:rsid w:val="002D684B"/>
    <w:rsid w:val="002D78F7"/>
    <w:rsid w:val="002D7BF9"/>
    <w:rsid w:val="002E0596"/>
    <w:rsid w:val="002E0C9C"/>
    <w:rsid w:val="002E303A"/>
    <w:rsid w:val="002E381F"/>
    <w:rsid w:val="002E4204"/>
    <w:rsid w:val="002F0613"/>
    <w:rsid w:val="002F1C97"/>
    <w:rsid w:val="002F1DE9"/>
    <w:rsid w:val="002F2559"/>
    <w:rsid w:val="002F42B4"/>
    <w:rsid w:val="002F557A"/>
    <w:rsid w:val="003000FA"/>
    <w:rsid w:val="00300E3C"/>
    <w:rsid w:val="00300F25"/>
    <w:rsid w:val="003013FA"/>
    <w:rsid w:val="00301C57"/>
    <w:rsid w:val="00302A94"/>
    <w:rsid w:val="00302C35"/>
    <w:rsid w:val="0030349B"/>
    <w:rsid w:val="003034E4"/>
    <w:rsid w:val="003050E0"/>
    <w:rsid w:val="003052A9"/>
    <w:rsid w:val="00305667"/>
    <w:rsid w:val="0030599C"/>
    <w:rsid w:val="00311796"/>
    <w:rsid w:val="00314A32"/>
    <w:rsid w:val="00314F32"/>
    <w:rsid w:val="00315C66"/>
    <w:rsid w:val="0031767A"/>
    <w:rsid w:val="0032167F"/>
    <w:rsid w:val="00321A1A"/>
    <w:rsid w:val="00321A45"/>
    <w:rsid w:val="00322524"/>
    <w:rsid w:val="0032253A"/>
    <w:rsid w:val="003240F3"/>
    <w:rsid w:val="00324E07"/>
    <w:rsid w:val="003264D5"/>
    <w:rsid w:val="0032795D"/>
    <w:rsid w:val="003305C2"/>
    <w:rsid w:val="003336B2"/>
    <w:rsid w:val="00333ECA"/>
    <w:rsid w:val="00334EE1"/>
    <w:rsid w:val="003372E7"/>
    <w:rsid w:val="00337C69"/>
    <w:rsid w:val="00346FE3"/>
    <w:rsid w:val="00352166"/>
    <w:rsid w:val="0035227D"/>
    <w:rsid w:val="003523A8"/>
    <w:rsid w:val="00354D36"/>
    <w:rsid w:val="003555CA"/>
    <w:rsid w:val="003555CD"/>
    <w:rsid w:val="0035621A"/>
    <w:rsid w:val="00356492"/>
    <w:rsid w:val="003600F1"/>
    <w:rsid w:val="003619AD"/>
    <w:rsid w:val="00361B7A"/>
    <w:rsid w:val="00362CC9"/>
    <w:rsid w:val="00364B92"/>
    <w:rsid w:val="0036662B"/>
    <w:rsid w:val="003716A5"/>
    <w:rsid w:val="00371AD3"/>
    <w:rsid w:val="00372BF0"/>
    <w:rsid w:val="0037344A"/>
    <w:rsid w:val="003751AC"/>
    <w:rsid w:val="0037682A"/>
    <w:rsid w:val="0038065B"/>
    <w:rsid w:val="0039035A"/>
    <w:rsid w:val="003903B0"/>
    <w:rsid w:val="0039144E"/>
    <w:rsid w:val="00391550"/>
    <w:rsid w:val="00391DFE"/>
    <w:rsid w:val="003921FB"/>
    <w:rsid w:val="00395737"/>
    <w:rsid w:val="00397AFE"/>
    <w:rsid w:val="00397E91"/>
    <w:rsid w:val="003A0749"/>
    <w:rsid w:val="003A13A2"/>
    <w:rsid w:val="003A1700"/>
    <w:rsid w:val="003A2FC1"/>
    <w:rsid w:val="003A52BF"/>
    <w:rsid w:val="003A6731"/>
    <w:rsid w:val="003A721D"/>
    <w:rsid w:val="003B0760"/>
    <w:rsid w:val="003B085A"/>
    <w:rsid w:val="003B14BC"/>
    <w:rsid w:val="003B58B7"/>
    <w:rsid w:val="003B6A43"/>
    <w:rsid w:val="003B774A"/>
    <w:rsid w:val="003C390F"/>
    <w:rsid w:val="003C628E"/>
    <w:rsid w:val="003D0087"/>
    <w:rsid w:val="003D0585"/>
    <w:rsid w:val="003D120E"/>
    <w:rsid w:val="003D17C6"/>
    <w:rsid w:val="003D214E"/>
    <w:rsid w:val="003D6008"/>
    <w:rsid w:val="003D67D8"/>
    <w:rsid w:val="003D6B32"/>
    <w:rsid w:val="003E0EC8"/>
    <w:rsid w:val="003E2B75"/>
    <w:rsid w:val="003E319B"/>
    <w:rsid w:val="003E3EBC"/>
    <w:rsid w:val="003E413C"/>
    <w:rsid w:val="003E4CFB"/>
    <w:rsid w:val="003F0187"/>
    <w:rsid w:val="003F32A2"/>
    <w:rsid w:val="003F3A70"/>
    <w:rsid w:val="003F45A1"/>
    <w:rsid w:val="003F4D85"/>
    <w:rsid w:val="003F585E"/>
    <w:rsid w:val="003F76AD"/>
    <w:rsid w:val="00400E1F"/>
    <w:rsid w:val="00401792"/>
    <w:rsid w:val="00403E36"/>
    <w:rsid w:val="004041A6"/>
    <w:rsid w:val="00405C92"/>
    <w:rsid w:val="004069D2"/>
    <w:rsid w:val="00406A93"/>
    <w:rsid w:val="00406DE3"/>
    <w:rsid w:val="00407844"/>
    <w:rsid w:val="00407AA1"/>
    <w:rsid w:val="004100F0"/>
    <w:rsid w:val="00410921"/>
    <w:rsid w:val="004112C7"/>
    <w:rsid w:val="00413ECC"/>
    <w:rsid w:val="00416925"/>
    <w:rsid w:val="004176F9"/>
    <w:rsid w:val="00424263"/>
    <w:rsid w:val="0042558E"/>
    <w:rsid w:val="004266C2"/>
    <w:rsid w:val="00430FDB"/>
    <w:rsid w:val="00431072"/>
    <w:rsid w:val="00431AB6"/>
    <w:rsid w:val="0043286A"/>
    <w:rsid w:val="00432CAA"/>
    <w:rsid w:val="0043338C"/>
    <w:rsid w:val="00433FD5"/>
    <w:rsid w:val="0043492E"/>
    <w:rsid w:val="00436BBA"/>
    <w:rsid w:val="00440386"/>
    <w:rsid w:val="00441224"/>
    <w:rsid w:val="004415AA"/>
    <w:rsid w:val="00442516"/>
    <w:rsid w:val="0044297A"/>
    <w:rsid w:val="00442A1C"/>
    <w:rsid w:val="00442EBD"/>
    <w:rsid w:val="00443033"/>
    <w:rsid w:val="00443220"/>
    <w:rsid w:val="00443F18"/>
    <w:rsid w:val="004441A7"/>
    <w:rsid w:val="00445A41"/>
    <w:rsid w:val="004512E5"/>
    <w:rsid w:val="00451442"/>
    <w:rsid w:val="004518A9"/>
    <w:rsid w:val="004518B1"/>
    <w:rsid w:val="00452B68"/>
    <w:rsid w:val="00453CD5"/>
    <w:rsid w:val="00453F14"/>
    <w:rsid w:val="0045715B"/>
    <w:rsid w:val="00460E30"/>
    <w:rsid w:val="0046113A"/>
    <w:rsid w:val="004621DB"/>
    <w:rsid w:val="004657F9"/>
    <w:rsid w:val="004733B9"/>
    <w:rsid w:val="004740D7"/>
    <w:rsid w:val="00474A36"/>
    <w:rsid w:val="00475509"/>
    <w:rsid w:val="0047608F"/>
    <w:rsid w:val="004764B1"/>
    <w:rsid w:val="004772D3"/>
    <w:rsid w:val="00482C01"/>
    <w:rsid w:val="0048491B"/>
    <w:rsid w:val="004849A6"/>
    <w:rsid w:val="004852C3"/>
    <w:rsid w:val="004852F5"/>
    <w:rsid w:val="004879F1"/>
    <w:rsid w:val="0049141D"/>
    <w:rsid w:val="00492E4B"/>
    <w:rsid w:val="00496212"/>
    <w:rsid w:val="00496BE9"/>
    <w:rsid w:val="004A0525"/>
    <w:rsid w:val="004A12A1"/>
    <w:rsid w:val="004A1E72"/>
    <w:rsid w:val="004A3227"/>
    <w:rsid w:val="004A4828"/>
    <w:rsid w:val="004A5485"/>
    <w:rsid w:val="004A564D"/>
    <w:rsid w:val="004A59CF"/>
    <w:rsid w:val="004A73BB"/>
    <w:rsid w:val="004B0400"/>
    <w:rsid w:val="004B1775"/>
    <w:rsid w:val="004B3B97"/>
    <w:rsid w:val="004B4686"/>
    <w:rsid w:val="004B55AD"/>
    <w:rsid w:val="004B6977"/>
    <w:rsid w:val="004B6D80"/>
    <w:rsid w:val="004B784A"/>
    <w:rsid w:val="004C01A8"/>
    <w:rsid w:val="004C029E"/>
    <w:rsid w:val="004C119B"/>
    <w:rsid w:val="004C22FE"/>
    <w:rsid w:val="004C64CD"/>
    <w:rsid w:val="004C6C18"/>
    <w:rsid w:val="004C7B1A"/>
    <w:rsid w:val="004D0555"/>
    <w:rsid w:val="004D2622"/>
    <w:rsid w:val="004D3555"/>
    <w:rsid w:val="004D6829"/>
    <w:rsid w:val="004E3873"/>
    <w:rsid w:val="004E418C"/>
    <w:rsid w:val="004F05DB"/>
    <w:rsid w:val="004F199D"/>
    <w:rsid w:val="004F1D1F"/>
    <w:rsid w:val="0050019D"/>
    <w:rsid w:val="005022CB"/>
    <w:rsid w:val="005025AB"/>
    <w:rsid w:val="00502F16"/>
    <w:rsid w:val="00504483"/>
    <w:rsid w:val="005052EE"/>
    <w:rsid w:val="005134C1"/>
    <w:rsid w:val="005141DF"/>
    <w:rsid w:val="00514713"/>
    <w:rsid w:val="00514815"/>
    <w:rsid w:val="00516AB2"/>
    <w:rsid w:val="005179EA"/>
    <w:rsid w:val="005224ED"/>
    <w:rsid w:val="00522B49"/>
    <w:rsid w:val="00522D4B"/>
    <w:rsid w:val="00524A7A"/>
    <w:rsid w:val="00527B50"/>
    <w:rsid w:val="00530D33"/>
    <w:rsid w:val="00530F36"/>
    <w:rsid w:val="00532006"/>
    <w:rsid w:val="005356BB"/>
    <w:rsid w:val="00537063"/>
    <w:rsid w:val="00537907"/>
    <w:rsid w:val="005401C0"/>
    <w:rsid w:val="005414C2"/>
    <w:rsid w:val="005415C4"/>
    <w:rsid w:val="00541C7A"/>
    <w:rsid w:val="00542538"/>
    <w:rsid w:val="0054282F"/>
    <w:rsid w:val="0054312D"/>
    <w:rsid w:val="00543B91"/>
    <w:rsid w:val="005444E7"/>
    <w:rsid w:val="0055130C"/>
    <w:rsid w:val="005531C7"/>
    <w:rsid w:val="00554462"/>
    <w:rsid w:val="005545B9"/>
    <w:rsid w:val="00555964"/>
    <w:rsid w:val="0055645A"/>
    <w:rsid w:val="005569B0"/>
    <w:rsid w:val="00556E4B"/>
    <w:rsid w:val="005575C8"/>
    <w:rsid w:val="00557B8D"/>
    <w:rsid w:val="00557C7E"/>
    <w:rsid w:val="005610AB"/>
    <w:rsid w:val="00562F6E"/>
    <w:rsid w:val="0056416F"/>
    <w:rsid w:val="00564F49"/>
    <w:rsid w:val="00570627"/>
    <w:rsid w:val="005713C9"/>
    <w:rsid w:val="0057454A"/>
    <w:rsid w:val="005764E0"/>
    <w:rsid w:val="00577B28"/>
    <w:rsid w:val="00582849"/>
    <w:rsid w:val="00584123"/>
    <w:rsid w:val="00586351"/>
    <w:rsid w:val="0058708F"/>
    <w:rsid w:val="005878EE"/>
    <w:rsid w:val="00590F4A"/>
    <w:rsid w:val="005918C2"/>
    <w:rsid w:val="00591CFC"/>
    <w:rsid w:val="00592592"/>
    <w:rsid w:val="005933FA"/>
    <w:rsid w:val="00595EA2"/>
    <w:rsid w:val="00597406"/>
    <w:rsid w:val="00597CEB"/>
    <w:rsid w:val="005A062C"/>
    <w:rsid w:val="005A13CB"/>
    <w:rsid w:val="005A4248"/>
    <w:rsid w:val="005A434A"/>
    <w:rsid w:val="005B0021"/>
    <w:rsid w:val="005B08AC"/>
    <w:rsid w:val="005B1458"/>
    <w:rsid w:val="005B2BBC"/>
    <w:rsid w:val="005B3BCF"/>
    <w:rsid w:val="005B4239"/>
    <w:rsid w:val="005B4D86"/>
    <w:rsid w:val="005B71FB"/>
    <w:rsid w:val="005C3E10"/>
    <w:rsid w:val="005D1457"/>
    <w:rsid w:val="005D7188"/>
    <w:rsid w:val="005D7D33"/>
    <w:rsid w:val="005E565C"/>
    <w:rsid w:val="005E56C4"/>
    <w:rsid w:val="005E742B"/>
    <w:rsid w:val="005E7EB5"/>
    <w:rsid w:val="005F0AFA"/>
    <w:rsid w:val="005F1A2C"/>
    <w:rsid w:val="005F1EF6"/>
    <w:rsid w:val="005F2899"/>
    <w:rsid w:val="005F2E88"/>
    <w:rsid w:val="005F33EE"/>
    <w:rsid w:val="005F3559"/>
    <w:rsid w:val="005F38F9"/>
    <w:rsid w:val="005F4313"/>
    <w:rsid w:val="005F533A"/>
    <w:rsid w:val="005F54A3"/>
    <w:rsid w:val="00603F48"/>
    <w:rsid w:val="006054D1"/>
    <w:rsid w:val="006059B8"/>
    <w:rsid w:val="00605F38"/>
    <w:rsid w:val="00605F61"/>
    <w:rsid w:val="00607143"/>
    <w:rsid w:val="00607B15"/>
    <w:rsid w:val="00610520"/>
    <w:rsid w:val="006115A3"/>
    <w:rsid w:val="00612425"/>
    <w:rsid w:val="006143E7"/>
    <w:rsid w:val="00615679"/>
    <w:rsid w:val="00615683"/>
    <w:rsid w:val="00615D6B"/>
    <w:rsid w:val="00615E95"/>
    <w:rsid w:val="006216A4"/>
    <w:rsid w:val="006221DC"/>
    <w:rsid w:val="0062335C"/>
    <w:rsid w:val="0062382C"/>
    <w:rsid w:val="00623F5B"/>
    <w:rsid w:val="00625B70"/>
    <w:rsid w:val="00625E41"/>
    <w:rsid w:val="00627CE6"/>
    <w:rsid w:val="0063020F"/>
    <w:rsid w:val="006307B9"/>
    <w:rsid w:val="00631F67"/>
    <w:rsid w:val="006333FC"/>
    <w:rsid w:val="00633E90"/>
    <w:rsid w:val="00636A64"/>
    <w:rsid w:val="006402BF"/>
    <w:rsid w:val="006404EA"/>
    <w:rsid w:val="006461D6"/>
    <w:rsid w:val="006466BA"/>
    <w:rsid w:val="0064744A"/>
    <w:rsid w:val="00647935"/>
    <w:rsid w:val="006506DE"/>
    <w:rsid w:val="00652043"/>
    <w:rsid w:val="00654222"/>
    <w:rsid w:val="00655426"/>
    <w:rsid w:val="00656D94"/>
    <w:rsid w:val="00657BF0"/>
    <w:rsid w:val="006608A3"/>
    <w:rsid w:val="0066231C"/>
    <w:rsid w:val="00665F7D"/>
    <w:rsid w:val="00666927"/>
    <w:rsid w:val="00666BDE"/>
    <w:rsid w:val="0067192D"/>
    <w:rsid w:val="0067193B"/>
    <w:rsid w:val="00674A55"/>
    <w:rsid w:val="006751DD"/>
    <w:rsid w:val="006755E8"/>
    <w:rsid w:val="0067621E"/>
    <w:rsid w:val="00677498"/>
    <w:rsid w:val="00677F52"/>
    <w:rsid w:val="00681B3B"/>
    <w:rsid w:val="00682501"/>
    <w:rsid w:val="00683E01"/>
    <w:rsid w:val="00684087"/>
    <w:rsid w:val="00685654"/>
    <w:rsid w:val="00687499"/>
    <w:rsid w:val="00687E26"/>
    <w:rsid w:val="0069015D"/>
    <w:rsid w:val="00690D67"/>
    <w:rsid w:val="0069249C"/>
    <w:rsid w:val="00692D22"/>
    <w:rsid w:val="0069360E"/>
    <w:rsid w:val="00693C97"/>
    <w:rsid w:val="0069619A"/>
    <w:rsid w:val="006966CC"/>
    <w:rsid w:val="00697147"/>
    <w:rsid w:val="006A32C6"/>
    <w:rsid w:val="006A332C"/>
    <w:rsid w:val="006A334E"/>
    <w:rsid w:val="006A34F4"/>
    <w:rsid w:val="006A3B46"/>
    <w:rsid w:val="006A7F4A"/>
    <w:rsid w:val="006B17AD"/>
    <w:rsid w:val="006B338A"/>
    <w:rsid w:val="006B5285"/>
    <w:rsid w:val="006B7CB0"/>
    <w:rsid w:val="006C0B25"/>
    <w:rsid w:val="006C2BE9"/>
    <w:rsid w:val="006C3385"/>
    <w:rsid w:val="006C4364"/>
    <w:rsid w:val="006C45C6"/>
    <w:rsid w:val="006C5235"/>
    <w:rsid w:val="006C7654"/>
    <w:rsid w:val="006C79F5"/>
    <w:rsid w:val="006D0659"/>
    <w:rsid w:val="006D20D0"/>
    <w:rsid w:val="006D24D6"/>
    <w:rsid w:val="006D3DF1"/>
    <w:rsid w:val="006D515E"/>
    <w:rsid w:val="006D69F8"/>
    <w:rsid w:val="006E0782"/>
    <w:rsid w:val="006E11C0"/>
    <w:rsid w:val="006E1882"/>
    <w:rsid w:val="006E1F79"/>
    <w:rsid w:val="006E2E22"/>
    <w:rsid w:val="006E51F0"/>
    <w:rsid w:val="006E5AA4"/>
    <w:rsid w:val="006E70A3"/>
    <w:rsid w:val="006F03B5"/>
    <w:rsid w:val="006F070E"/>
    <w:rsid w:val="006F18B5"/>
    <w:rsid w:val="006F1E97"/>
    <w:rsid w:val="006F2EA4"/>
    <w:rsid w:val="006F5B4A"/>
    <w:rsid w:val="006F607B"/>
    <w:rsid w:val="006F6214"/>
    <w:rsid w:val="00700274"/>
    <w:rsid w:val="007014FB"/>
    <w:rsid w:val="00702486"/>
    <w:rsid w:val="00702AB7"/>
    <w:rsid w:val="00704E54"/>
    <w:rsid w:val="007069D0"/>
    <w:rsid w:val="00706EAE"/>
    <w:rsid w:val="0071745E"/>
    <w:rsid w:val="00720BA8"/>
    <w:rsid w:val="00720F84"/>
    <w:rsid w:val="00722024"/>
    <w:rsid w:val="00723593"/>
    <w:rsid w:val="00725437"/>
    <w:rsid w:val="00725E69"/>
    <w:rsid w:val="00731B9D"/>
    <w:rsid w:val="00732F57"/>
    <w:rsid w:val="0073495B"/>
    <w:rsid w:val="007412B5"/>
    <w:rsid w:val="007428D0"/>
    <w:rsid w:val="00743A05"/>
    <w:rsid w:val="007460E3"/>
    <w:rsid w:val="00747527"/>
    <w:rsid w:val="00752DEC"/>
    <w:rsid w:val="007533FA"/>
    <w:rsid w:val="007535D8"/>
    <w:rsid w:val="00757B11"/>
    <w:rsid w:val="00760BDC"/>
    <w:rsid w:val="00761DE1"/>
    <w:rsid w:val="00762BBB"/>
    <w:rsid w:val="00762C4B"/>
    <w:rsid w:val="00763F22"/>
    <w:rsid w:val="007641B3"/>
    <w:rsid w:val="00764434"/>
    <w:rsid w:val="007648DA"/>
    <w:rsid w:val="0076566F"/>
    <w:rsid w:val="00767598"/>
    <w:rsid w:val="0077044E"/>
    <w:rsid w:val="00770880"/>
    <w:rsid w:val="00771A9B"/>
    <w:rsid w:val="00772806"/>
    <w:rsid w:val="00776C9D"/>
    <w:rsid w:val="00777A82"/>
    <w:rsid w:val="007839CB"/>
    <w:rsid w:val="00783ECC"/>
    <w:rsid w:val="00784B14"/>
    <w:rsid w:val="00784D8C"/>
    <w:rsid w:val="007874FC"/>
    <w:rsid w:val="00787D5E"/>
    <w:rsid w:val="00790D94"/>
    <w:rsid w:val="007914E1"/>
    <w:rsid w:val="007916B0"/>
    <w:rsid w:val="0079358A"/>
    <w:rsid w:val="00794E2D"/>
    <w:rsid w:val="00795431"/>
    <w:rsid w:val="00795BF6"/>
    <w:rsid w:val="00796FCB"/>
    <w:rsid w:val="007A0BCD"/>
    <w:rsid w:val="007A2464"/>
    <w:rsid w:val="007A314B"/>
    <w:rsid w:val="007A43F7"/>
    <w:rsid w:val="007A4D2B"/>
    <w:rsid w:val="007A66B4"/>
    <w:rsid w:val="007A7E3B"/>
    <w:rsid w:val="007B33F6"/>
    <w:rsid w:val="007B37A5"/>
    <w:rsid w:val="007B4FB4"/>
    <w:rsid w:val="007B77D4"/>
    <w:rsid w:val="007C1332"/>
    <w:rsid w:val="007C4869"/>
    <w:rsid w:val="007C6047"/>
    <w:rsid w:val="007C6451"/>
    <w:rsid w:val="007C65EA"/>
    <w:rsid w:val="007D157E"/>
    <w:rsid w:val="007D1655"/>
    <w:rsid w:val="007D25A6"/>
    <w:rsid w:val="007D2B62"/>
    <w:rsid w:val="007D3323"/>
    <w:rsid w:val="007D3B82"/>
    <w:rsid w:val="007D4E5D"/>
    <w:rsid w:val="007E0E3C"/>
    <w:rsid w:val="007E2C63"/>
    <w:rsid w:val="007E2CB4"/>
    <w:rsid w:val="007E300B"/>
    <w:rsid w:val="007E54B7"/>
    <w:rsid w:val="007E6546"/>
    <w:rsid w:val="007E6A0B"/>
    <w:rsid w:val="007E7064"/>
    <w:rsid w:val="007E75EB"/>
    <w:rsid w:val="007F0A06"/>
    <w:rsid w:val="007F0EE0"/>
    <w:rsid w:val="007F1B5D"/>
    <w:rsid w:val="007F4557"/>
    <w:rsid w:val="007F6816"/>
    <w:rsid w:val="007F73F0"/>
    <w:rsid w:val="007F7484"/>
    <w:rsid w:val="00802D26"/>
    <w:rsid w:val="0080336D"/>
    <w:rsid w:val="00803E2D"/>
    <w:rsid w:val="00805188"/>
    <w:rsid w:val="00812B05"/>
    <w:rsid w:val="00814996"/>
    <w:rsid w:val="0081531B"/>
    <w:rsid w:val="00815A70"/>
    <w:rsid w:val="00823300"/>
    <w:rsid w:val="00824AF0"/>
    <w:rsid w:val="00826026"/>
    <w:rsid w:val="0082646E"/>
    <w:rsid w:val="008318B0"/>
    <w:rsid w:val="00831D8F"/>
    <w:rsid w:val="008347C6"/>
    <w:rsid w:val="0084303F"/>
    <w:rsid w:val="00843098"/>
    <w:rsid w:val="008437E7"/>
    <w:rsid w:val="008444CA"/>
    <w:rsid w:val="008449C4"/>
    <w:rsid w:val="0084611B"/>
    <w:rsid w:val="00846AB5"/>
    <w:rsid w:val="0084754F"/>
    <w:rsid w:val="00847A29"/>
    <w:rsid w:val="008518DD"/>
    <w:rsid w:val="00855888"/>
    <w:rsid w:val="008566F2"/>
    <w:rsid w:val="00856E6D"/>
    <w:rsid w:val="00860880"/>
    <w:rsid w:val="008634CB"/>
    <w:rsid w:val="00863B95"/>
    <w:rsid w:val="00864325"/>
    <w:rsid w:val="0086498D"/>
    <w:rsid w:val="00865B9A"/>
    <w:rsid w:val="008673A7"/>
    <w:rsid w:val="00871A9C"/>
    <w:rsid w:val="00875208"/>
    <w:rsid w:val="00876AE2"/>
    <w:rsid w:val="00880A0B"/>
    <w:rsid w:val="0088189A"/>
    <w:rsid w:val="008830D9"/>
    <w:rsid w:val="0088695F"/>
    <w:rsid w:val="00886B6B"/>
    <w:rsid w:val="00886CAD"/>
    <w:rsid w:val="00891E46"/>
    <w:rsid w:val="0089369B"/>
    <w:rsid w:val="00893DEA"/>
    <w:rsid w:val="00894767"/>
    <w:rsid w:val="008950B2"/>
    <w:rsid w:val="0089543A"/>
    <w:rsid w:val="00895DAD"/>
    <w:rsid w:val="00895FA5"/>
    <w:rsid w:val="00897EBC"/>
    <w:rsid w:val="008A1508"/>
    <w:rsid w:val="008A4987"/>
    <w:rsid w:val="008A68FB"/>
    <w:rsid w:val="008A741E"/>
    <w:rsid w:val="008A79E9"/>
    <w:rsid w:val="008B0F5B"/>
    <w:rsid w:val="008B1454"/>
    <w:rsid w:val="008B242A"/>
    <w:rsid w:val="008B44CB"/>
    <w:rsid w:val="008B6D48"/>
    <w:rsid w:val="008B7528"/>
    <w:rsid w:val="008C04B3"/>
    <w:rsid w:val="008C3204"/>
    <w:rsid w:val="008C51FD"/>
    <w:rsid w:val="008C6423"/>
    <w:rsid w:val="008C7C78"/>
    <w:rsid w:val="008D2E77"/>
    <w:rsid w:val="008D395E"/>
    <w:rsid w:val="008D3FC4"/>
    <w:rsid w:val="008D40FA"/>
    <w:rsid w:val="008D4286"/>
    <w:rsid w:val="008E02B6"/>
    <w:rsid w:val="008E0969"/>
    <w:rsid w:val="008E0F4D"/>
    <w:rsid w:val="008E1BC3"/>
    <w:rsid w:val="008E2E99"/>
    <w:rsid w:val="008E44F0"/>
    <w:rsid w:val="008E4688"/>
    <w:rsid w:val="008E6874"/>
    <w:rsid w:val="008E6F97"/>
    <w:rsid w:val="008E78CD"/>
    <w:rsid w:val="008F02A1"/>
    <w:rsid w:val="008F093A"/>
    <w:rsid w:val="008F1552"/>
    <w:rsid w:val="008F2208"/>
    <w:rsid w:val="008F2274"/>
    <w:rsid w:val="008F51FE"/>
    <w:rsid w:val="008F5DD1"/>
    <w:rsid w:val="008F69AB"/>
    <w:rsid w:val="008F6E3A"/>
    <w:rsid w:val="00904944"/>
    <w:rsid w:val="00911D5F"/>
    <w:rsid w:val="00912596"/>
    <w:rsid w:val="00913C4E"/>
    <w:rsid w:val="00914DAB"/>
    <w:rsid w:val="00915381"/>
    <w:rsid w:val="0091623D"/>
    <w:rsid w:val="00917688"/>
    <w:rsid w:val="009205A2"/>
    <w:rsid w:val="00922496"/>
    <w:rsid w:val="00922612"/>
    <w:rsid w:val="0092376F"/>
    <w:rsid w:val="00924046"/>
    <w:rsid w:val="00924EF4"/>
    <w:rsid w:val="009316CC"/>
    <w:rsid w:val="00932A6E"/>
    <w:rsid w:val="00935171"/>
    <w:rsid w:val="00935766"/>
    <w:rsid w:val="009363B9"/>
    <w:rsid w:val="0093686D"/>
    <w:rsid w:val="0094545C"/>
    <w:rsid w:val="00945CA3"/>
    <w:rsid w:val="0095074D"/>
    <w:rsid w:val="0095178A"/>
    <w:rsid w:val="00952410"/>
    <w:rsid w:val="00952431"/>
    <w:rsid w:val="00954C01"/>
    <w:rsid w:val="00955D5E"/>
    <w:rsid w:val="009566E7"/>
    <w:rsid w:val="00957579"/>
    <w:rsid w:val="00957A5A"/>
    <w:rsid w:val="009613D6"/>
    <w:rsid w:val="00961874"/>
    <w:rsid w:val="00964C03"/>
    <w:rsid w:val="009664B9"/>
    <w:rsid w:val="00966724"/>
    <w:rsid w:val="00967D08"/>
    <w:rsid w:val="009709E5"/>
    <w:rsid w:val="00971D19"/>
    <w:rsid w:val="00972DF3"/>
    <w:rsid w:val="00973D7C"/>
    <w:rsid w:val="00974CC0"/>
    <w:rsid w:val="00974DF8"/>
    <w:rsid w:val="009766B1"/>
    <w:rsid w:val="00976934"/>
    <w:rsid w:val="009807DD"/>
    <w:rsid w:val="00980E62"/>
    <w:rsid w:val="00982CEB"/>
    <w:rsid w:val="00983609"/>
    <w:rsid w:val="00983BA1"/>
    <w:rsid w:val="00984B58"/>
    <w:rsid w:val="00984F8F"/>
    <w:rsid w:val="00985291"/>
    <w:rsid w:val="00986624"/>
    <w:rsid w:val="0098662F"/>
    <w:rsid w:val="00986993"/>
    <w:rsid w:val="00986C34"/>
    <w:rsid w:val="0099162B"/>
    <w:rsid w:val="009917C8"/>
    <w:rsid w:val="00991A89"/>
    <w:rsid w:val="0099235E"/>
    <w:rsid w:val="00994914"/>
    <w:rsid w:val="00996EC6"/>
    <w:rsid w:val="009A16BA"/>
    <w:rsid w:val="009A4883"/>
    <w:rsid w:val="009A4C0C"/>
    <w:rsid w:val="009A4C50"/>
    <w:rsid w:val="009A59F4"/>
    <w:rsid w:val="009A5CCB"/>
    <w:rsid w:val="009A6423"/>
    <w:rsid w:val="009B0A01"/>
    <w:rsid w:val="009B1AD9"/>
    <w:rsid w:val="009B32B3"/>
    <w:rsid w:val="009B5550"/>
    <w:rsid w:val="009B7597"/>
    <w:rsid w:val="009C125F"/>
    <w:rsid w:val="009C2F8E"/>
    <w:rsid w:val="009C54F2"/>
    <w:rsid w:val="009C5502"/>
    <w:rsid w:val="009C6A84"/>
    <w:rsid w:val="009C7FCB"/>
    <w:rsid w:val="009D227F"/>
    <w:rsid w:val="009D2762"/>
    <w:rsid w:val="009E290D"/>
    <w:rsid w:val="009E4A7F"/>
    <w:rsid w:val="009F0DC8"/>
    <w:rsid w:val="009F1235"/>
    <w:rsid w:val="009F1DB9"/>
    <w:rsid w:val="009F4697"/>
    <w:rsid w:val="009F57D8"/>
    <w:rsid w:val="009F6971"/>
    <w:rsid w:val="009F6F6F"/>
    <w:rsid w:val="00A020F9"/>
    <w:rsid w:val="00A0231C"/>
    <w:rsid w:val="00A04795"/>
    <w:rsid w:val="00A07763"/>
    <w:rsid w:val="00A10362"/>
    <w:rsid w:val="00A10DD9"/>
    <w:rsid w:val="00A138E1"/>
    <w:rsid w:val="00A16687"/>
    <w:rsid w:val="00A16A16"/>
    <w:rsid w:val="00A16EE7"/>
    <w:rsid w:val="00A208BE"/>
    <w:rsid w:val="00A20B56"/>
    <w:rsid w:val="00A20EFF"/>
    <w:rsid w:val="00A221A5"/>
    <w:rsid w:val="00A2634A"/>
    <w:rsid w:val="00A27220"/>
    <w:rsid w:val="00A330ED"/>
    <w:rsid w:val="00A340F7"/>
    <w:rsid w:val="00A34160"/>
    <w:rsid w:val="00A3535E"/>
    <w:rsid w:val="00A41613"/>
    <w:rsid w:val="00A418F2"/>
    <w:rsid w:val="00A427A6"/>
    <w:rsid w:val="00A43739"/>
    <w:rsid w:val="00A45B18"/>
    <w:rsid w:val="00A45F86"/>
    <w:rsid w:val="00A46E4C"/>
    <w:rsid w:val="00A51785"/>
    <w:rsid w:val="00A52CBC"/>
    <w:rsid w:val="00A53E1F"/>
    <w:rsid w:val="00A565C4"/>
    <w:rsid w:val="00A572A1"/>
    <w:rsid w:val="00A607F0"/>
    <w:rsid w:val="00A60EF6"/>
    <w:rsid w:val="00A63EFD"/>
    <w:rsid w:val="00A657C5"/>
    <w:rsid w:val="00A65DA8"/>
    <w:rsid w:val="00A65E25"/>
    <w:rsid w:val="00A6715E"/>
    <w:rsid w:val="00A67176"/>
    <w:rsid w:val="00A70544"/>
    <w:rsid w:val="00A734E3"/>
    <w:rsid w:val="00A735E5"/>
    <w:rsid w:val="00A737C3"/>
    <w:rsid w:val="00A73872"/>
    <w:rsid w:val="00A740D7"/>
    <w:rsid w:val="00A74717"/>
    <w:rsid w:val="00A74E51"/>
    <w:rsid w:val="00A75557"/>
    <w:rsid w:val="00A755CB"/>
    <w:rsid w:val="00A7640D"/>
    <w:rsid w:val="00A765E5"/>
    <w:rsid w:val="00A76CEC"/>
    <w:rsid w:val="00A80440"/>
    <w:rsid w:val="00A8098F"/>
    <w:rsid w:val="00A80CCC"/>
    <w:rsid w:val="00A83507"/>
    <w:rsid w:val="00A840DD"/>
    <w:rsid w:val="00A8430C"/>
    <w:rsid w:val="00A901D7"/>
    <w:rsid w:val="00A9067C"/>
    <w:rsid w:val="00A92BBD"/>
    <w:rsid w:val="00A944D4"/>
    <w:rsid w:val="00A94AD2"/>
    <w:rsid w:val="00A9532C"/>
    <w:rsid w:val="00A97A76"/>
    <w:rsid w:val="00AA202F"/>
    <w:rsid w:val="00AA2766"/>
    <w:rsid w:val="00AA45CC"/>
    <w:rsid w:val="00AA6BA1"/>
    <w:rsid w:val="00AB02E5"/>
    <w:rsid w:val="00AB0D50"/>
    <w:rsid w:val="00AB11CD"/>
    <w:rsid w:val="00AB1B0D"/>
    <w:rsid w:val="00AB28B0"/>
    <w:rsid w:val="00AB28F7"/>
    <w:rsid w:val="00AB44F1"/>
    <w:rsid w:val="00AC2B3E"/>
    <w:rsid w:val="00AC5BF3"/>
    <w:rsid w:val="00AC7594"/>
    <w:rsid w:val="00AD18F8"/>
    <w:rsid w:val="00AD1DA9"/>
    <w:rsid w:val="00AD3836"/>
    <w:rsid w:val="00AD57A6"/>
    <w:rsid w:val="00AE0677"/>
    <w:rsid w:val="00AE0F8F"/>
    <w:rsid w:val="00AE1ACD"/>
    <w:rsid w:val="00AE1E3D"/>
    <w:rsid w:val="00AE30B7"/>
    <w:rsid w:val="00AE3227"/>
    <w:rsid w:val="00AE3B40"/>
    <w:rsid w:val="00AE4824"/>
    <w:rsid w:val="00AE4CF5"/>
    <w:rsid w:val="00AE5A58"/>
    <w:rsid w:val="00AE6797"/>
    <w:rsid w:val="00AE6924"/>
    <w:rsid w:val="00AE6CEA"/>
    <w:rsid w:val="00AE77C0"/>
    <w:rsid w:val="00AE796F"/>
    <w:rsid w:val="00AF0ACE"/>
    <w:rsid w:val="00AF18AF"/>
    <w:rsid w:val="00AF3C34"/>
    <w:rsid w:val="00AF7251"/>
    <w:rsid w:val="00AF7A61"/>
    <w:rsid w:val="00AF7E13"/>
    <w:rsid w:val="00B014E0"/>
    <w:rsid w:val="00B01530"/>
    <w:rsid w:val="00B01A9E"/>
    <w:rsid w:val="00B02D6D"/>
    <w:rsid w:val="00B0624F"/>
    <w:rsid w:val="00B06ABE"/>
    <w:rsid w:val="00B147B5"/>
    <w:rsid w:val="00B223B9"/>
    <w:rsid w:val="00B232BC"/>
    <w:rsid w:val="00B23961"/>
    <w:rsid w:val="00B24144"/>
    <w:rsid w:val="00B24D70"/>
    <w:rsid w:val="00B25D87"/>
    <w:rsid w:val="00B26110"/>
    <w:rsid w:val="00B27133"/>
    <w:rsid w:val="00B3145C"/>
    <w:rsid w:val="00B3247C"/>
    <w:rsid w:val="00B33087"/>
    <w:rsid w:val="00B35DFA"/>
    <w:rsid w:val="00B37367"/>
    <w:rsid w:val="00B40FD5"/>
    <w:rsid w:val="00B425FB"/>
    <w:rsid w:val="00B42867"/>
    <w:rsid w:val="00B42B17"/>
    <w:rsid w:val="00B444DD"/>
    <w:rsid w:val="00B45564"/>
    <w:rsid w:val="00B503CA"/>
    <w:rsid w:val="00B50725"/>
    <w:rsid w:val="00B50EE4"/>
    <w:rsid w:val="00B525F1"/>
    <w:rsid w:val="00B52E05"/>
    <w:rsid w:val="00B53E36"/>
    <w:rsid w:val="00B54465"/>
    <w:rsid w:val="00B550B2"/>
    <w:rsid w:val="00B55543"/>
    <w:rsid w:val="00B5663A"/>
    <w:rsid w:val="00B569C0"/>
    <w:rsid w:val="00B609AF"/>
    <w:rsid w:val="00B614B6"/>
    <w:rsid w:val="00B63231"/>
    <w:rsid w:val="00B666FF"/>
    <w:rsid w:val="00B66B34"/>
    <w:rsid w:val="00B704FF"/>
    <w:rsid w:val="00B70679"/>
    <w:rsid w:val="00B72D3F"/>
    <w:rsid w:val="00B7357B"/>
    <w:rsid w:val="00B73C60"/>
    <w:rsid w:val="00B77A76"/>
    <w:rsid w:val="00B824F4"/>
    <w:rsid w:val="00B82522"/>
    <w:rsid w:val="00B839C1"/>
    <w:rsid w:val="00B83C5B"/>
    <w:rsid w:val="00B852E4"/>
    <w:rsid w:val="00B8553D"/>
    <w:rsid w:val="00B861B5"/>
    <w:rsid w:val="00B872BC"/>
    <w:rsid w:val="00B87632"/>
    <w:rsid w:val="00B92ED6"/>
    <w:rsid w:val="00B9303A"/>
    <w:rsid w:val="00B93ACE"/>
    <w:rsid w:val="00B95359"/>
    <w:rsid w:val="00B95C28"/>
    <w:rsid w:val="00B96023"/>
    <w:rsid w:val="00B96174"/>
    <w:rsid w:val="00B9651F"/>
    <w:rsid w:val="00BA31B6"/>
    <w:rsid w:val="00BA3D58"/>
    <w:rsid w:val="00BA424D"/>
    <w:rsid w:val="00BA5063"/>
    <w:rsid w:val="00BA6338"/>
    <w:rsid w:val="00BA6A98"/>
    <w:rsid w:val="00BB0AD4"/>
    <w:rsid w:val="00BB1156"/>
    <w:rsid w:val="00BB1754"/>
    <w:rsid w:val="00BB18B7"/>
    <w:rsid w:val="00BB42E6"/>
    <w:rsid w:val="00BB634D"/>
    <w:rsid w:val="00BB6D61"/>
    <w:rsid w:val="00BB6E85"/>
    <w:rsid w:val="00BC1B4D"/>
    <w:rsid w:val="00BC2E13"/>
    <w:rsid w:val="00BC362C"/>
    <w:rsid w:val="00BC3887"/>
    <w:rsid w:val="00BC714C"/>
    <w:rsid w:val="00BD00D3"/>
    <w:rsid w:val="00BD2FE9"/>
    <w:rsid w:val="00BD754B"/>
    <w:rsid w:val="00BE0F7D"/>
    <w:rsid w:val="00BE404C"/>
    <w:rsid w:val="00BE62B2"/>
    <w:rsid w:val="00BE6800"/>
    <w:rsid w:val="00BF17F3"/>
    <w:rsid w:val="00BF18A8"/>
    <w:rsid w:val="00BF19E6"/>
    <w:rsid w:val="00BF463B"/>
    <w:rsid w:val="00BF48F8"/>
    <w:rsid w:val="00BF5717"/>
    <w:rsid w:val="00C0091B"/>
    <w:rsid w:val="00C0192D"/>
    <w:rsid w:val="00C03139"/>
    <w:rsid w:val="00C03C7D"/>
    <w:rsid w:val="00C04BF8"/>
    <w:rsid w:val="00C06463"/>
    <w:rsid w:val="00C13352"/>
    <w:rsid w:val="00C15381"/>
    <w:rsid w:val="00C153C0"/>
    <w:rsid w:val="00C15602"/>
    <w:rsid w:val="00C163FA"/>
    <w:rsid w:val="00C23D1C"/>
    <w:rsid w:val="00C24E88"/>
    <w:rsid w:val="00C2529C"/>
    <w:rsid w:val="00C26498"/>
    <w:rsid w:val="00C2733A"/>
    <w:rsid w:val="00C33336"/>
    <w:rsid w:val="00C349F6"/>
    <w:rsid w:val="00C377C2"/>
    <w:rsid w:val="00C40A6B"/>
    <w:rsid w:val="00C40BFA"/>
    <w:rsid w:val="00C41988"/>
    <w:rsid w:val="00C44996"/>
    <w:rsid w:val="00C4715C"/>
    <w:rsid w:val="00C5277A"/>
    <w:rsid w:val="00C529CF"/>
    <w:rsid w:val="00C53930"/>
    <w:rsid w:val="00C55573"/>
    <w:rsid w:val="00C576E9"/>
    <w:rsid w:val="00C60FEE"/>
    <w:rsid w:val="00C61724"/>
    <w:rsid w:val="00C6226B"/>
    <w:rsid w:val="00C623A9"/>
    <w:rsid w:val="00C660E4"/>
    <w:rsid w:val="00C662C3"/>
    <w:rsid w:val="00C66384"/>
    <w:rsid w:val="00C67154"/>
    <w:rsid w:val="00C67C48"/>
    <w:rsid w:val="00C67F58"/>
    <w:rsid w:val="00C7019D"/>
    <w:rsid w:val="00C7194C"/>
    <w:rsid w:val="00C73014"/>
    <w:rsid w:val="00C73169"/>
    <w:rsid w:val="00C73720"/>
    <w:rsid w:val="00C7766B"/>
    <w:rsid w:val="00C84136"/>
    <w:rsid w:val="00C86665"/>
    <w:rsid w:val="00C91951"/>
    <w:rsid w:val="00C938FE"/>
    <w:rsid w:val="00C95CF8"/>
    <w:rsid w:val="00C96734"/>
    <w:rsid w:val="00CA5396"/>
    <w:rsid w:val="00CA64AC"/>
    <w:rsid w:val="00CA7F81"/>
    <w:rsid w:val="00CB07B9"/>
    <w:rsid w:val="00CB1657"/>
    <w:rsid w:val="00CB16F5"/>
    <w:rsid w:val="00CB4B9B"/>
    <w:rsid w:val="00CB7866"/>
    <w:rsid w:val="00CC0743"/>
    <w:rsid w:val="00CC21DA"/>
    <w:rsid w:val="00CC4AE7"/>
    <w:rsid w:val="00CC621E"/>
    <w:rsid w:val="00CC755B"/>
    <w:rsid w:val="00CD0B25"/>
    <w:rsid w:val="00CD23E6"/>
    <w:rsid w:val="00CD3355"/>
    <w:rsid w:val="00CD3A8B"/>
    <w:rsid w:val="00CD425C"/>
    <w:rsid w:val="00CD4ACF"/>
    <w:rsid w:val="00CD4BAA"/>
    <w:rsid w:val="00CD628F"/>
    <w:rsid w:val="00CE5068"/>
    <w:rsid w:val="00CE65FE"/>
    <w:rsid w:val="00CE6DDE"/>
    <w:rsid w:val="00CE7BD8"/>
    <w:rsid w:val="00CF1839"/>
    <w:rsid w:val="00CF1906"/>
    <w:rsid w:val="00CF1C35"/>
    <w:rsid w:val="00CF796E"/>
    <w:rsid w:val="00D00656"/>
    <w:rsid w:val="00D00851"/>
    <w:rsid w:val="00D01E00"/>
    <w:rsid w:val="00D047BF"/>
    <w:rsid w:val="00D04D09"/>
    <w:rsid w:val="00D05B35"/>
    <w:rsid w:val="00D05F10"/>
    <w:rsid w:val="00D11F31"/>
    <w:rsid w:val="00D13ADB"/>
    <w:rsid w:val="00D13B53"/>
    <w:rsid w:val="00D146EE"/>
    <w:rsid w:val="00D157E4"/>
    <w:rsid w:val="00D163FB"/>
    <w:rsid w:val="00D165BB"/>
    <w:rsid w:val="00D16CFF"/>
    <w:rsid w:val="00D17371"/>
    <w:rsid w:val="00D2019B"/>
    <w:rsid w:val="00D229F6"/>
    <w:rsid w:val="00D2307A"/>
    <w:rsid w:val="00D24E99"/>
    <w:rsid w:val="00D261B1"/>
    <w:rsid w:val="00D30B3B"/>
    <w:rsid w:val="00D311E5"/>
    <w:rsid w:val="00D322B6"/>
    <w:rsid w:val="00D33B7B"/>
    <w:rsid w:val="00D33DF3"/>
    <w:rsid w:val="00D37E5E"/>
    <w:rsid w:val="00D41857"/>
    <w:rsid w:val="00D45C85"/>
    <w:rsid w:val="00D508DB"/>
    <w:rsid w:val="00D50C18"/>
    <w:rsid w:val="00D53468"/>
    <w:rsid w:val="00D54DD5"/>
    <w:rsid w:val="00D576E4"/>
    <w:rsid w:val="00D5795C"/>
    <w:rsid w:val="00D57F64"/>
    <w:rsid w:val="00D60B52"/>
    <w:rsid w:val="00D60E2A"/>
    <w:rsid w:val="00D70E0D"/>
    <w:rsid w:val="00D7419B"/>
    <w:rsid w:val="00D74493"/>
    <w:rsid w:val="00D76573"/>
    <w:rsid w:val="00D771A5"/>
    <w:rsid w:val="00D819D5"/>
    <w:rsid w:val="00D82D76"/>
    <w:rsid w:val="00D8447B"/>
    <w:rsid w:val="00D84B7F"/>
    <w:rsid w:val="00D850A5"/>
    <w:rsid w:val="00D85340"/>
    <w:rsid w:val="00D8627B"/>
    <w:rsid w:val="00D90BC6"/>
    <w:rsid w:val="00D90C4F"/>
    <w:rsid w:val="00D92CCD"/>
    <w:rsid w:val="00D9481F"/>
    <w:rsid w:val="00D96224"/>
    <w:rsid w:val="00D97948"/>
    <w:rsid w:val="00D979D4"/>
    <w:rsid w:val="00DA0782"/>
    <w:rsid w:val="00DA0C43"/>
    <w:rsid w:val="00DA2F6B"/>
    <w:rsid w:val="00DA2FE7"/>
    <w:rsid w:val="00DA3C06"/>
    <w:rsid w:val="00DA66E3"/>
    <w:rsid w:val="00DA75D9"/>
    <w:rsid w:val="00DA7B7E"/>
    <w:rsid w:val="00DB4A0D"/>
    <w:rsid w:val="00DB60A4"/>
    <w:rsid w:val="00DB6743"/>
    <w:rsid w:val="00DB77AA"/>
    <w:rsid w:val="00DC0016"/>
    <w:rsid w:val="00DC01FB"/>
    <w:rsid w:val="00DC2207"/>
    <w:rsid w:val="00DC2936"/>
    <w:rsid w:val="00DC2E57"/>
    <w:rsid w:val="00DC391B"/>
    <w:rsid w:val="00DC6B73"/>
    <w:rsid w:val="00DC7367"/>
    <w:rsid w:val="00DD0D33"/>
    <w:rsid w:val="00DD1FD1"/>
    <w:rsid w:val="00DD2F5A"/>
    <w:rsid w:val="00DD395E"/>
    <w:rsid w:val="00DD4494"/>
    <w:rsid w:val="00DD4FA0"/>
    <w:rsid w:val="00DD5944"/>
    <w:rsid w:val="00DD5B55"/>
    <w:rsid w:val="00DD68B2"/>
    <w:rsid w:val="00DD7315"/>
    <w:rsid w:val="00DD7CF1"/>
    <w:rsid w:val="00DE0830"/>
    <w:rsid w:val="00DE295C"/>
    <w:rsid w:val="00DE2ACF"/>
    <w:rsid w:val="00DE39D3"/>
    <w:rsid w:val="00DE4031"/>
    <w:rsid w:val="00DE4C29"/>
    <w:rsid w:val="00DE6E65"/>
    <w:rsid w:val="00DE6EC1"/>
    <w:rsid w:val="00DF04F6"/>
    <w:rsid w:val="00DF1BDD"/>
    <w:rsid w:val="00DF3B2A"/>
    <w:rsid w:val="00DF40DD"/>
    <w:rsid w:val="00DF74BD"/>
    <w:rsid w:val="00E04EA5"/>
    <w:rsid w:val="00E060EF"/>
    <w:rsid w:val="00E06195"/>
    <w:rsid w:val="00E06871"/>
    <w:rsid w:val="00E071E4"/>
    <w:rsid w:val="00E11AA8"/>
    <w:rsid w:val="00E1213F"/>
    <w:rsid w:val="00E1274D"/>
    <w:rsid w:val="00E1420D"/>
    <w:rsid w:val="00E14B34"/>
    <w:rsid w:val="00E172E7"/>
    <w:rsid w:val="00E174EB"/>
    <w:rsid w:val="00E17735"/>
    <w:rsid w:val="00E21D3C"/>
    <w:rsid w:val="00E21FFE"/>
    <w:rsid w:val="00E22FC0"/>
    <w:rsid w:val="00E230ED"/>
    <w:rsid w:val="00E24794"/>
    <w:rsid w:val="00E24C99"/>
    <w:rsid w:val="00E27F8B"/>
    <w:rsid w:val="00E31051"/>
    <w:rsid w:val="00E312E7"/>
    <w:rsid w:val="00E31D92"/>
    <w:rsid w:val="00E333A0"/>
    <w:rsid w:val="00E3626D"/>
    <w:rsid w:val="00E364C8"/>
    <w:rsid w:val="00E373F7"/>
    <w:rsid w:val="00E41904"/>
    <w:rsid w:val="00E42C7C"/>
    <w:rsid w:val="00E4477F"/>
    <w:rsid w:val="00E544E6"/>
    <w:rsid w:val="00E54687"/>
    <w:rsid w:val="00E54AB3"/>
    <w:rsid w:val="00E55FEF"/>
    <w:rsid w:val="00E56923"/>
    <w:rsid w:val="00E7204A"/>
    <w:rsid w:val="00E74EFF"/>
    <w:rsid w:val="00E80E86"/>
    <w:rsid w:val="00E80FFE"/>
    <w:rsid w:val="00E812D6"/>
    <w:rsid w:val="00E83EF6"/>
    <w:rsid w:val="00E83FFC"/>
    <w:rsid w:val="00E84437"/>
    <w:rsid w:val="00E871B9"/>
    <w:rsid w:val="00E874BC"/>
    <w:rsid w:val="00E908A9"/>
    <w:rsid w:val="00E91B47"/>
    <w:rsid w:val="00E91C85"/>
    <w:rsid w:val="00E92696"/>
    <w:rsid w:val="00E93016"/>
    <w:rsid w:val="00E93423"/>
    <w:rsid w:val="00E96677"/>
    <w:rsid w:val="00E96CAC"/>
    <w:rsid w:val="00EA0B8C"/>
    <w:rsid w:val="00EA1C8A"/>
    <w:rsid w:val="00EA3C76"/>
    <w:rsid w:val="00EA3FB4"/>
    <w:rsid w:val="00EA6D30"/>
    <w:rsid w:val="00EA7952"/>
    <w:rsid w:val="00EB06AE"/>
    <w:rsid w:val="00EB59D1"/>
    <w:rsid w:val="00EB77E5"/>
    <w:rsid w:val="00EC1DE1"/>
    <w:rsid w:val="00EC3A7B"/>
    <w:rsid w:val="00EC4F75"/>
    <w:rsid w:val="00EC61E7"/>
    <w:rsid w:val="00EC7D80"/>
    <w:rsid w:val="00ED092D"/>
    <w:rsid w:val="00ED1672"/>
    <w:rsid w:val="00ED2748"/>
    <w:rsid w:val="00ED5EA1"/>
    <w:rsid w:val="00ED66F5"/>
    <w:rsid w:val="00ED7120"/>
    <w:rsid w:val="00ED79F2"/>
    <w:rsid w:val="00EE2709"/>
    <w:rsid w:val="00EE497E"/>
    <w:rsid w:val="00EE4BFC"/>
    <w:rsid w:val="00EE741C"/>
    <w:rsid w:val="00EE7F4E"/>
    <w:rsid w:val="00EF2B49"/>
    <w:rsid w:val="00EF49DE"/>
    <w:rsid w:val="00EF57CC"/>
    <w:rsid w:val="00EF6346"/>
    <w:rsid w:val="00EF693F"/>
    <w:rsid w:val="00EF7E00"/>
    <w:rsid w:val="00F01D4C"/>
    <w:rsid w:val="00F030B8"/>
    <w:rsid w:val="00F03953"/>
    <w:rsid w:val="00F04680"/>
    <w:rsid w:val="00F059E9"/>
    <w:rsid w:val="00F07BA7"/>
    <w:rsid w:val="00F110EF"/>
    <w:rsid w:val="00F117F3"/>
    <w:rsid w:val="00F133AC"/>
    <w:rsid w:val="00F13DE5"/>
    <w:rsid w:val="00F14971"/>
    <w:rsid w:val="00F204C0"/>
    <w:rsid w:val="00F20575"/>
    <w:rsid w:val="00F20A59"/>
    <w:rsid w:val="00F20A89"/>
    <w:rsid w:val="00F20B4D"/>
    <w:rsid w:val="00F23303"/>
    <w:rsid w:val="00F23935"/>
    <w:rsid w:val="00F23ED3"/>
    <w:rsid w:val="00F25A6A"/>
    <w:rsid w:val="00F277FB"/>
    <w:rsid w:val="00F27811"/>
    <w:rsid w:val="00F27D93"/>
    <w:rsid w:val="00F27F7E"/>
    <w:rsid w:val="00F316CE"/>
    <w:rsid w:val="00F31E8D"/>
    <w:rsid w:val="00F32175"/>
    <w:rsid w:val="00F36396"/>
    <w:rsid w:val="00F3658D"/>
    <w:rsid w:val="00F37E6D"/>
    <w:rsid w:val="00F42F0F"/>
    <w:rsid w:val="00F442A6"/>
    <w:rsid w:val="00F44CBB"/>
    <w:rsid w:val="00F4620E"/>
    <w:rsid w:val="00F50459"/>
    <w:rsid w:val="00F5153D"/>
    <w:rsid w:val="00F53454"/>
    <w:rsid w:val="00F53CBD"/>
    <w:rsid w:val="00F53D8D"/>
    <w:rsid w:val="00F541D9"/>
    <w:rsid w:val="00F5621E"/>
    <w:rsid w:val="00F56598"/>
    <w:rsid w:val="00F57BED"/>
    <w:rsid w:val="00F57C78"/>
    <w:rsid w:val="00F600D2"/>
    <w:rsid w:val="00F60368"/>
    <w:rsid w:val="00F60BE9"/>
    <w:rsid w:val="00F62F42"/>
    <w:rsid w:val="00F63784"/>
    <w:rsid w:val="00F64661"/>
    <w:rsid w:val="00F716F9"/>
    <w:rsid w:val="00F718BF"/>
    <w:rsid w:val="00F723FC"/>
    <w:rsid w:val="00F73A6C"/>
    <w:rsid w:val="00F7653C"/>
    <w:rsid w:val="00F76ECD"/>
    <w:rsid w:val="00F80596"/>
    <w:rsid w:val="00F82362"/>
    <w:rsid w:val="00F84566"/>
    <w:rsid w:val="00F865DD"/>
    <w:rsid w:val="00F87A2B"/>
    <w:rsid w:val="00F951A0"/>
    <w:rsid w:val="00F96BBB"/>
    <w:rsid w:val="00F976C5"/>
    <w:rsid w:val="00FA0594"/>
    <w:rsid w:val="00FA09BB"/>
    <w:rsid w:val="00FA6B9A"/>
    <w:rsid w:val="00FB09E2"/>
    <w:rsid w:val="00FB25E0"/>
    <w:rsid w:val="00FB2BD1"/>
    <w:rsid w:val="00FB2F2F"/>
    <w:rsid w:val="00FB3638"/>
    <w:rsid w:val="00FB69EE"/>
    <w:rsid w:val="00FC12A7"/>
    <w:rsid w:val="00FC24C1"/>
    <w:rsid w:val="00FC2509"/>
    <w:rsid w:val="00FC2C4E"/>
    <w:rsid w:val="00FC3FF1"/>
    <w:rsid w:val="00FC5A49"/>
    <w:rsid w:val="00FD0DC0"/>
    <w:rsid w:val="00FD2683"/>
    <w:rsid w:val="00FD6DBB"/>
    <w:rsid w:val="00FE063B"/>
    <w:rsid w:val="00FE11C0"/>
    <w:rsid w:val="00FE312F"/>
    <w:rsid w:val="00FE369C"/>
    <w:rsid w:val="00FE3E63"/>
    <w:rsid w:val="00FE4B03"/>
    <w:rsid w:val="00FE4FA1"/>
    <w:rsid w:val="00FE50E9"/>
    <w:rsid w:val="00FE53AD"/>
    <w:rsid w:val="00FF1247"/>
    <w:rsid w:val="00FF4407"/>
    <w:rsid w:val="00FF540D"/>
    <w:rsid w:val="00FF6EDE"/>
    <w:rsid w:val="00FF7A69"/>
    <w:rsid w:val="00FF7D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20B788"/>
  <w15:docId w15:val="{9F8AC180-C313-4D3C-ACF7-4BC2103B4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1AB6"/>
  </w:style>
  <w:style w:type="paragraph" w:styleId="Nagwek1">
    <w:name w:val="heading 1"/>
    <w:basedOn w:val="Normalny"/>
    <w:next w:val="Normalny"/>
    <w:qFormat/>
    <w:pPr>
      <w:keepNext/>
      <w:spacing w:before="240" w:after="60"/>
      <w:outlineLvl w:val="0"/>
    </w:pPr>
    <w:rPr>
      <w:rFonts w:ascii="Arial" w:hAnsi="Arial"/>
      <w:b/>
      <w:kern w:val="28"/>
      <w:sz w:val="28"/>
    </w:rPr>
  </w:style>
  <w:style w:type="paragraph" w:styleId="Nagwek2">
    <w:name w:val="heading 2"/>
    <w:basedOn w:val="Normalny"/>
    <w:next w:val="Normalny"/>
    <w:qFormat/>
    <w:pPr>
      <w:keepNext/>
      <w:outlineLvl w:val="1"/>
    </w:pPr>
    <w:rPr>
      <w:rFonts w:ascii="Arial" w:hAnsi="Arial"/>
      <w:caps/>
      <w:sz w:val="28"/>
    </w:rPr>
  </w:style>
  <w:style w:type="paragraph" w:styleId="Nagwek3">
    <w:name w:val="heading 3"/>
    <w:basedOn w:val="Normalny"/>
    <w:next w:val="Normalny"/>
    <w:link w:val="Nagwek3Znak"/>
    <w:qFormat/>
    <w:pPr>
      <w:keepNext/>
      <w:spacing w:before="240" w:after="60"/>
      <w:outlineLvl w:val="2"/>
    </w:pPr>
    <w:rPr>
      <w:rFonts w:ascii="Arial" w:hAnsi="Arial"/>
      <w:sz w:val="24"/>
    </w:rPr>
  </w:style>
  <w:style w:type="paragraph" w:styleId="Nagwek4">
    <w:name w:val="heading 4"/>
    <w:basedOn w:val="Normalny"/>
    <w:next w:val="Normalny"/>
    <w:link w:val="Nagwek4Znak"/>
    <w:qFormat/>
    <w:pPr>
      <w:keepNext/>
      <w:pBdr>
        <w:top w:val="double" w:sz="6" w:space="1" w:color="auto"/>
        <w:left w:val="double" w:sz="6" w:space="1" w:color="auto"/>
        <w:bottom w:val="double" w:sz="6" w:space="1" w:color="auto"/>
        <w:right w:val="double" w:sz="6" w:space="1" w:color="auto"/>
      </w:pBdr>
      <w:outlineLvl w:val="3"/>
    </w:pPr>
    <w:rPr>
      <w:rFonts w:ascii="Arial" w:hAnsi="Arial"/>
      <w:b/>
      <w:sz w:val="32"/>
    </w:rPr>
  </w:style>
  <w:style w:type="paragraph" w:styleId="Nagwek5">
    <w:name w:val="heading 5"/>
    <w:basedOn w:val="Normalny"/>
    <w:next w:val="Normalny"/>
    <w:qFormat/>
    <w:pPr>
      <w:keepNext/>
      <w:pBdr>
        <w:top w:val="double" w:sz="6" w:space="1" w:color="auto"/>
        <w:left w:val="double" w:sz="6" w:space="1" w:color="auto"/>
        <w:bottom w:val="double" w:sz="6" w:space="1" w:color="auto"/>
        <w:right w:val="double" w:sz="6" w:space="1" w:color="auto"/>
      </w:pBdr>
      <w:ind w:left="150"/>
      <w:outlineLvl w:val="4"/>
    </w:pPr>
    <w:rPr>
      <w:rFonts w:ascii="Arial" w:hAnsi="Arial"/>
      <w:b/>
      <w:sz w:val="32"/>
    </w:rPr>
  </w:style>
  <w:style w:type="paragraph" w:styleId="Nagwek6">
    <w:name w:val="heading 6"/>
    <w:basedOn w:val="Normalny"/>
    <w:next w:val="Normalny"/>
    <w:qFormat/>
    <w:pPr>
      <w:keepNext/>
      <w:pBdr>
        <w:bottom w:val="single" w:sz="6" w:space="1" w:color="auto"/>
      </w:pBdr>
      <w:outlineLvl w:val="5"/>
    </w:pPr>
    <w:rPr>
      <w:rFonts w:ascii="Arial" w:hAnsi="Arial"/>
      <w:color w:val="0000FF"/>
      <w:sz w:val="24"/>
    </w:rPr>
  </w:style>
  <w:style w:type="paragraph" w:styleId="Nagwek7">
    <w:name w:val="heading 7"/>
    <w:basedOn w:val="Normalny"/>
    <w:next w:val="Normalny"/>
    <w:qFormat/>
    <w:pPr>
      <w:keepNext/>
      <w:pBdr>
        <w:top w:val="double" w:sz="6" w:space="1" w:color="auto"/>
        <w:left w:val="double" w:sz="6" w:space="1" w:color="auto"/>
        <w:bottom w:val="double" w:sz="6" w:space="1" w:color="auto"/>
        <w:right w:val="double" w:sz="6" w:space="1" w:color="auto"/>
      </w:pBdr>
      <w:outlineLvl w:val="6"/>
    </w:pPr>
    <w:rPr>
      <w:rFonts w:ascii="Arial" w:hAnsi="Arial"/>
      <w:b/>
      <w:sz w:val="28"/>
    </w:rPr>
  </w:style>
  <w:style w:type="paragraph" w:styleId="Nagwek8">
    <w:name w:val="heading 8"/>
    <w:basedOn w:val="Normalny"/>
    <w:next w:val="Normalny"/>
    <w:qFormat/>
    <w:pPr>
      <w:keepNext/>
      <w:jc w:val="center"/>
      <w:outlineLvl w:val="7"/>
    </w:pPr>
    <w:rPr>
      <w:rFonts w:ascii="Arial" w:hAnsi="Arial"/>
      <w:b/>
      <w:sz w:val="28"/>
    </w:rPr>
  </w:style>
  <w:style w:type="paragraph" w:styleId="Nagwek9">
    <w:name w:val="heading 9"/>
    <w:basedOn w:val="Normalny"/>
    <w:next w:val="Normalny"/>
    <w:qFormat/>
    <w:pPr>
      <w:keepNext/>
      <w:tabs>
        <w:tab w:val="left" w:pos="10036"/>
      </w:tabs>
      <w:ind w:right="113"/>
      <w:outlineLvl w:val="8"/>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tyle>
  <w:style w:type="character" w:styleId="Odwoanieprzypisudolnego">
    <w:name w:val="footnote reference"/>
    <w:uiPriority w:val="99"/>
    <w:semiHidden/>
    <w:rPr>
      <w:vertAlign w:val="superscript"/>
    </w:rPr>
  </w:style>
  <w:style w:type="paragraph" w:styleId="Tekstpodstawowy">
    <w:name w:val="Body Text"/>
    <w:basedOn w:val="Normalny"/>
    <w:link w:val="TekstpodstawowyZnak"/>
    <w:rPr>
      <w:rFonts w:ascii="Arial" w:hAnsi="Arial"/>
      <w:sz w:val="28"/>
    </w:rPr>
  </w:style>
  <w:style w:type="paragraph" w:customStyle="1" w:styleId="Blockquote">
    <w:name w:val="Blockquote"/>
    <w:basedOn w:val="Normalny"/>
    <w:pPr>
      <w:spacing w:before="100" w:after="100"/>
      <w:ind w:left="360" w:right="360"/>
    </w:pPr>
    <w:rPr>
      <w:snapToGrid w:val="0"/>
      <w:sz w:val="24"/>
    </w:rPr>
  </w:style>
  <w:style w:type="paragraph" w:styleId="Tekstpodstawowy2">
    <w:name w:val="Body Text 2"/>
    <w:basedOn w:val="Normalny"/>
    <w:rPr>
      <w:rFonts w:ascii="Arial" w:hAnsi="Arial"/>
      <w:sz w:val="24"/>
    </w:rPr>
  </w:style>
  <w:style w:type="paragraph" w:customStyle="1" w:styleId="TableText">
    <w:name w:val="Table Text"/>
    <w:basedOn w:val="Normalny"/>
    <w:pPr>
      <w:widowControl w:val="0"/>
      <w:tabs>
        <w:tab w:val="decimal" w:pos="0"/>
      </w:tabs>
      <w:autoSpaceDE w:val="0"/>
      <w:autoSpaceDN w:val="0"/>
      <w:adjustRightInd w:val="0"/>
    </w:pPr>
    <w:rPr>
      <w:sz w:val="24"/>
    </w:rPr>
  </w:style>
  <w:style w:type="paragraph" w:styleId="Tytu">
    <w:name w:val="Title"/>
    <w:basedOn w:val="Normalny"/>
    <w:qFormat/>
    <w:pPr>
      <w:pBdr>
        <w:top w:val="double" w:sz="6" w:space="1" w:color="auto"/>
        <w:left w:val="double" w:sz="6" w:space="1" w:color="auto"/>
        <w:bottom w:val="double" w:sz="6" w:space="1" w:color="auto"/>
        <w:right w:val="double" w:sz="6" w:space="1" w:color="auto"/>
      </w:pBdr>
      <w:jc w:val="center"/>
    </w:pPr>
    <w:rPr>
      <w:rFonts w:ascii="Tahoma" w:hAnsi="Tahoma"/>
      <w:b/>
      <w:sz w:val="36"/>
    </w:rPr>
  </w:style>
  <w:style w:type="paragraph" w:styleId="Tekstpodstawowywcity">
    <w:name w:val="Body Text Indent"/>
    <w:basedOn w:val="Normalny"/>
    <w:pPr>
      <w:widowControl w:val="0"/>
      <w:autoSpaceDE w:val="0"/>
      <w:autoSpaceDN w:val="0"/>
      <w:adjustRightInd w:val="0"/>
      <w:ind w:left="142"/>
      <w:jc w:val="both"/>
    </w:pPr>
    <w:rPr>
      <w:rFonts w:ascii="Tahoma" w:hAnsi="Tahoma" w:cs="Tahoma"/>
      <w:b/>
      <w:b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customStyle="1" w:styleId="FR1">
    <w:name w:val="FR1"/>
    <w:pPr>
      <w:widowControl w:val="0"/>
      <w:jc w:val="both"/>
    </w:pPr>
    <w:rPr>
      <w:sz w:val="24"/>
    </w:rPr>
  </w:style>
  <w:style w:type="paragraph" w:styleId="Tekstpodstawowywcity2">
    <w:name w:val="Body Text Indent 2"/>
    <w:basedOn w:val="Normalny"/>
    <w:pPr>
      <w:spacing w:after="120" w:line="480" w:lineRule="auto"/>
      <w:ind w:left="283"/>
    </w:pPr>
  </w:style>
  <w:style w:type="paragraph" w:styleId="Tekstpodstawowywcity3">
    <w:name w:val="Body Text Indent 3"/>
    <w:basedOn w:val="Normalny"/>
    <w:pPr>
      <w:spacing w:after="120"/>
      <w:ind w:left="283"/>
    </w:pPr>
    <w:rPr>
      <w:sz w:val="16"/>
      <w:szCs w:val="16"/>
    </w:rPr>
  </w:style>
  <w:style w:type="paragraph" w:styleId="Tekstdymka">
    <w:name w:val="Balloon Text"/>
    <w:basedOn w:val="Normalny"/>
    <w:semiHidden/>
    <w:rPr>
      <w:rFonts w:ascii="Tahoma" w:hAnsi="Tahoma" w:cs="Tahoma"/>
      <w:sz w:val="16"/>
      <w:szCs w:val="16"/>
    </w:rPr>
  </w:style>
  <w:style w:type="character" w:styleId="Hipercze">
    <w:name w:val="Hyperlink"/>
    <w:rPr>
      <w:color w:val="0000FF"/>
      <w:u w:val="single"/>
    </w:rPr>
  </w:style>
  <w:style w:type="paragraph" w:styleId="NormalnyWeb">
    <w:name w:val="Normal (Web)"/>
    <w:basedOn w:val="Normalny"/>
    <w:pPr>
      <w:spacing w:before="100" w:beforeAutospacing="1" w:after="100" w:afterAutospacing="1"/>
    </w:pPr>
    <w:rPr>
      <w:sz w:val="24"/>
      <w:szCs w:val="24"/>
    </w:rPr>
  </w:style>
  <w:style w:type="paragraph" w:styleId="Tekstpodstawowy3">
    <w:name w:val="Body Text 3"/>
    <w:basedOn w:val="Normalny"/>
    <w:pPr>
      <w:ind w:right="-1"/>
      <w:jc w:val="both"/>
    </w:pPr>
    <w:rPr>
      <w:rFonts w:ascii="Tahoma" w:hAnsi="Tahoma" w:cs="Tahoma"/>
      <w:sz w:val="24"/>
      <w:szCs w:val="24"/>
    </w:rPr>
  </w:style>
  <w:style w:type="character" w:styleId="UyteHipercze">
    <w:name w:val="FollowedHyperlink"/>
    <w:rPr>
      <w:color w:val="800080"/>
      <w:u w:val="single"/>
    </w:rPr>
  </w:style>
  <w:style w:type="paragraph" w:styleId="Podtytu">
    <w:name w:val="Subtitle"/>
    <w:basedOn w:val="Normalny"/>
    <w:qFormat/>
    <w:pPr>
      <w:jc w:val="center"/>
    </w:pPr>
    <w:rPr>
      <w:rFonts w:ascii="Tahoma" w:hAnsi="Tahoma" w:cs="Tahoma"/>
      <w:b/>
      <w:sz w:val="34"/>
      <w:szCs w:val="34"/>
    </w:rPr>
  </w:style>
  <w:style w:type="table" w:styleId="Tabela-Siatka">
    <w:name w:val="Table Grid"/>
    <w:basedOn w:val="Standardowy"/>
    <w:rsid w:val="009524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dymka1">
    <w:name w:val="Tekst dymka1"/>
    <w:basedOn w:val="Normalny"/>
    <w:rsid w:val="007F7484"/>
    <w:rPr>
      <w:rFonts w:ascii="Tahoma" w:hAnsi="Tahoma"/>
      <w:sz w:val="16"/>
    </w:rPr>
  </w:style>
  <w:style w:type="paragraph" w:customStyle="1" w:styleId="ak1">
    <w:name w:val="ak1"/>
    <w:basedOn w:val="Normalny"/>
    <w:rsid w:val="00EB77E5"/>
    <w:pPr>
      <w:spacing w:after="120"/>
      <w:ind w:left="284" w:hanging="284"/>
    </w:pPr>
    <w:rPr>
      <w:rFonts w:ascii="Arial" w:hAnsi="Arial"/>
      <w:sz w:val="26"/>
    </w:rPr>
  </w:style>
  <w:style w:type="paragraph" w:customStyle="1" w:styleId="p1">
    <w:name w:val="p1"/>
    <w:basedOn w:val="Normalny"/>
    <w:rsid w:val="00EB77E5"/>
    <w:pPr>
      <w:jc w:val="center"/>
    </w:pPr>
    <w:rPr>
      <w:rFonts w:ascii="Arial" w:hAnsi="Arial"/>
      <w:b/>
      <w:sz w:val="26"/>
    </w:rPr>
  </w:style>
  <w:style w:type="paragraph" w:customStyle="1" w:styleId="ZnakZnakZnakZnakZnakZnakZnakZnakZnakZnakZnakZnakZnakZnakZnakZnak1">
    <w:name w:val="Znak Znak Znak Znak Znak Znak Znak Znak Znak Znak Znak Znak Znak Znak Znak Znak1"/>
    <w:basedOn w:val="Normalny"/>
    <w:rsid w:val="00C576E9"/>
    <w:rPr>
      <w:sz w:val="24"/>
      <w:szCs w:val="24"/>
    </w:rPr>
  </w:style>
  <w:style w:type="paragraph" w:customStyle="1" w:styleId="ZnakZnakZnakZnak">
    <w:name w:val="Znak Znak Znak Znak"/>
    <w:basedOn w:val="Normalny"/>
    <w:rsid w:val="001F002B"/>
    <w:rPr>
      <w:sz w:val="24"/>
      <w:szCs w:val="24"/>
    </w:rPr>
  </w:style>
  <w:style w:type="paragraph" w:customStyle="1" w:styleId="ZnakZnakZnakZnakZnakZnakZnakZnakZnakZnakZnakZnakZnakZnakZnakZnak">
    <w:name w:val="Znak Znak Znak Znak Znak Znak Znak Znak Znak Znak Znak Znak Znak Znak Znak Znak"/>
    <w:basedOn w:val="Normalny"/>
    <w:rsid w:val="0088189A"/>
    <w:rPr>
      <w:sz w:val="24"/>
      <w:szCs w:val="24"/>
    </w:rPr>
  </w:style>
  <w:style w:type="paragraph" w:customStyle="1" w:styleId="ZnakZnakZnakZnakZnakZnakZnakZnakZnakZnakZnakZnakZnakZnakZnakZnakZnakZnakZnak">
    <w:name w:val="Znak Znak Znak Znak Znak Znak Znak Znak Znak Znak Znak Znak Znak Znak Znak Znak Znak Znak Znak"/>
    <w:basedOn w:val="Normalny"/>
    <w:rsid w:val="00B704FF"/>
    <w:rPr>
      <w:sz w:val="24"/>
      <w:szCs w:val="24"/>
    </w:rPr>
  </w:style>
  <w:style w:type="paragraph" w:customStyle="1" w:styleId="ZnakZnakZnakZnakZnakZnakZnakZnakZnakZnakZnakZnakZnakZnakZnakZnak1ZnakZnakZnak">
    <w:name w:val="Znak Znak Znak Znak Znak Znak Znak Znak Znak Znak Znak Znak Znak Znak Znak Znak1 Znak Znak Znak"/>
    <w:basedOn w:val="Normalny"/>
    <w:rsid w:val="00B609AF"/>
    <w:rPr>
      <w:sz w:val="24"/>
      <w:szCs w:val="24"/>
    </w:rPr>
  </w:style>
  <w:style w:type="paragraph" w:customStyle="1" w:styleId="ZnakZnakZnakZnakZnakZnakZnakZnakZnakZnakZnakZnakZnakZnakZnakZnak1ZnakZnakZnak1">
    <w:name w:val="Znak Znak Znak Znak Znak Znak Znak Znak Znak Znak Znak Znak Znak Znak Znak Znak1 Znak Znak Znak1"/>
    <w:basedOn w:val="Normalny"/>
    <w:rsid w:val="003716A5"/>
    <w:rPr>
      <w:sz w:val="24"/>
      <w:szCs w:val="24"/>
    </w:rPr>
  </w:style>
  <w:style w:type="paragraph" w:customStyle="1" w:styleId="normaltableau">
    <w:name w:val="normal_tableau"/>
    <w:basedOn w:val="Normalny"/>
    <w:rsid w:val="00E91B47"/>
    <w:pPr>
      <w:spacing w:before="120" w:after="120"/>
      <w:jc w:val="both"/>
    </w:pPr>
    <w:rPr>
      <w:rFonts w:ascii="Optima" w:hAnsi="Optima"/>
      <w:sz w:val="22"/>
      <w:szCs w:val="22"/>
      <w:lang w:val="en-GB"/>
    </w:rPr>
  </w:style>
  <w:style w:type="paragraph" w:styleId="Akapitzlist">
    <w:name w:val="List Paragraph"/>
    <w:aliases w:val="CW_Lista,sw tekst,L1,Numerowanie,List Paragraph,Akapit z listą BS,Kolorowa lista — akcent 11,Bulleted list,lp1,Preambuła,Colorful Shading - Accent 31,Light List - Accent 51,Akapit z listą5,Akapit z listą31,Wypunktowanie,Normal2,2 heading"/>
    <w:basedOn w:val="Normalny"/>
    <w:link w:val="AkapitzlistZnak"/>
    <w:qFormat/>
    <w:rsid w:val="0067192D"/>
    <w:pPr>
      <w:suppressAutoHyphens/>
      <w:ind w:left="720" w:hanging="357"/>
      <w:contextualSpacing/>
    </w:pPr>
    <w:rPr>
      <w:lang w:eastAsia="ar-SA"/>
    </w:rPr>
  </w:style>
  <w:style w:type="character" w:customStyle="1" w:styleId="text1">
    <w:name w:val="text1"/>
    <w:rsid w:val="00EA6D30"/>
    <w:rPr>
      <w:rFonts w:ascii="Verdana" w:hAnsi="Verdana" w:hint="default"/>
      <w:color w:val="000000"/>
      <w:sz w:val="20"/>
      <w:szCs w:val="20"/>
    </w:rPr>
  </w:style>
  <w:style w:type="character" w:customStyle="1" w:styleId="Nagwek4Znak">
    <w:name w:val="Nagłówek 4 Znak"/>
    <w:link w:val="Nagwek4"/>
    <w:rsid w:val="001826BD"/>
    <w:rPr>
      <w:rFonts w:ascii="Arial" w:hAnsi="Arial"/>
      <w:b/>
      <w:sz w:val="32"/>
    </w:rPr>
  </w:style>
  <w:style w:type="paragraph" w:customStyle="1" w:styleId="ZnakZnakZnakZnakZnakZnakZnakZnakZnakZnakZnakZnakZnakZnakZnakZnak1ZnakZnakZnak1ZnakZnakZnak">
    <w:name w:val="Znak Znak Znak Znak Znak Znak Znak Znak Znak Znak Znak Znak Znak Znak Znak Znak1 Znak Znak Znak1 Znak Znak Znak"/>
    <w:basedOn w:val="Normalny"/>
    <w:rsid w:val="00BD754B"/>
    <w:rPr>
      <w:sz w:val="24"/>
      <w:szCs w:val="24"/>
    </w:rPr>
  </w:style>
  <w:style w:type="character" w:customStyle="1" w:styleId="txt-new">
    <w:name w:val="txt-new"/>
    <w:rsid w:val="008F2274"/>
  </w:style>
  <w:style w:type="paragraph" w:customStyle="1" w:styleId="ZnakZnakZnakZnakZnakZnakZnakZnakZnakZnakZnakZnakZnakZnakZnakZnak1ZnakZnakZnak1Znak">
    <w:name w:val="Znak Znak Znak Znak Znak Znak Znak Znak Znak Znak Znak Znak Znak Znak Znak Znak1 Znak Znak Znak1 Znak"/>
    <w:basedOn w:val="Normalny"/>
    <w:rsid w:val="00442516"/>
    <w:rPr>
      <w:sz w:val="24"/>
      <w:szCs w:val="24"/>
    </w:rPr>
  </w:style>
  <w:style w:type="character" w:customStyle="1" w:styleId="TekstprzypisudolnegoZnak">
    <w:name w:val="Tekst przypisu dolnego Znak"/>
    <w:basedOn w:val="Domylnaczcionkaakapitu"/>
    <w:link w:val="Tekstprzypisudolnego"/>
    <w:uiPriority w:val="99"/>
    <w:rsid w:val="001B317B"/>
  </w:style>
  <w:style w:type="character" w:customStyle="1" w:styleId="AkapitzlistZnak">
    <w:name w:val="Akapit z listą Znak"/>
    <w:aliases w:val="CW_Lista Znak,sw tekst Znak,L1 Znak,Numerowanie Znak,List Paragraph Znak,Akapit z listą BS Znak,Kolorowa lista — akcent 11 Znak,Bulleted list Znak,lp1 Znak,Preambuła Znak,Colorful Shading - Accent 31 Znak,Light List - Accent 51 Znak"/>
    <w:link w:val="Akapitzlist"/>
    <w:qFormat/>
    <w:rsid w:val="006E0782"/>
    <w:rPr>
      <w:lang w:eastAsia="ar-SA"/>
    </w:rPr>
  </w:style>
  <w:style w:type="paragraph" w:styleId="Zwykytekst">
    <w:name w:val="Plain Text"/>
    <w:basedOn w:val="Normalny"/>
    <w:link w:val="ZwykytekstZnak"/>
    <w:rsid w:val="006E0782"/>
    <w:pPr>
      <w:autoSpaceDE w:val="0"/>
      <w:autoSpaceDN w:val="0"/>
      <w:spacing w:before="90" w:line="380" w:lineRule="atLeast"/>
      <w:jc w:val="both"/>
    </w:pPr>
    <w:rPr>
      <w:rFonts w:ascii="Courier New" w:hAnsi="Courier New"/>
      <w:w w:val="89"/>
      <w:sz w:val="25"/>
      <w:lang w:val="x-none" w:eastAsia="x-none"/>
    </w:rPr>
  </w:style>
  <w:style w:type="character" w:customStyle="1" w:styleId="ZwykytekstZnak">
    <w:name w:val="Zwykły tekst Znak"/>
    <w:basedOn w:val="Domylnaczcionkaakapitu"/>
    <w:link w:val="Zwykytekst"/>
    <w:rsid w:val="006E0782"/>
    <w:rPr>
      <w:rFonts w:ascii="Courier New" w:hAnsi="Courier New"/>
      <w:w w:val="89"/>
      <w:sz w:val="25"/>
      <w:lang w:val="x-none" w:eastAsia="x-none"/>
    </w:rPr>
  </w:style>
  <w:style w:type="paragraph" w:styleId="Lista">
    <w:name w:val="List"/>
    <w:basedOn w:val="Normalny"/>
    <w:rsid w:val="006E0782"/>
    <w:pPr>
      <w:autoSpaceDE w:val="0"/>
      <w:autoSpaceDN w:val="0"/>
      <w:spacing w:before="90" w:line="380" w:lineRule="atLeast"/>
      <w:jc w:val="both"/>
    </w:pPr>
    <w:rPr>
      <w:w w:val="89"/>
      <w:sz w:val="25"/>
    </w:rPr>
  </w:style>
  <w:style w:type="character" w:customStyle="1" w:styleId="alb">
    <w:name w:val="a_lb"/>
    <w:basedOn w:val="Domylnaczcionkaakapitu"/>
    <w:rsid w:val="00DE0830"/>
  </w:style>
  <w:style w:type="character" w:customStyle="1" w:styleId="TekstpodstawowyZnak">
    <w:name w:val="Tekst podstawowy Znak"/>
    <w:basedOn w:val="Domylnaczcionkaakapitu"/>
    <w:link w:val="Tekstpodstawowy"/>
    <w:rsid w:val="0000239F"/>
    <w:rPr>
      <w:rFonts w:ascii="Arial" w:hAnsi="Arial"/>
      <w:sz w:val="28"/>
    </w:rPr>
  </w:style>
  <w:style w:type="paragraph" w:customStyle="1" w:styleId="Zawartotabeli">
    <w:name w:val="Zawartość tabeli"/>
    <w:basedOn w:val="Normalny"/>
    <w:rsid w:val="001D41BA"/>
    <w:pPr>
      <w:suppressLineNumbers/>
      <w:suppressAutoHyphens/>
    </w:pPr>
    <w:rPr>
      <w:lang w:eastAsia="ar-SA"/>
    </w:rPr>
  </w:style>
  <w:style w:type="character" w:customStyle="1" w:styleId="NagwekZnak">
    <w:name w:val="Nagłówek Znak"/>
    <w:basedOn w:val="Domylnaczcionkaakapitu"/>
    <w:link w:val="Nagwek"/>
    <w:rsid w:val="00504483"/>
  </w:style>
  <w:style w:type="character" w:customStyle="1" w:styleId="StopkaZnak">
    <w:name w:val="Stopka Znak"/>
    <w:basedOn w:val="Domylnaczcionkaakapitu"/>
    <w:link w:val="Stopka"/>
    <w:rsid w:val="00504483"/>
  </w:style>
  <w:style w:type="character" w:customStyle="1" w:styleId="Nierozpoznanawzmianka1">
    <w:name w:val="Nierozpoznana wzmianka1"/>
    <w:basedOn w:val="Domylnaczcionkaakapitu"/>
    <w:uiPriority w:val="99"/>
    <w:semiHidden/>
    <w:unhideWhenUsed/>
    <w:rsid w:val="0062382C"/>
    <w:rPr>
      <w:color w:val="605E5C"/>
      <w:shd w:val="clear" w:color="auto" w:fill="E1DFDD"/>
    </w:rPr>
  </w:style>
  <w:style w:type="paragraph" w:customStyle="1" w:styleId="Default">
    <w:name w:val="Default"/>
    <w:rsid w:val="00B50EE4"/>
    <w:pPr>
      <w:autoSpaceDE w:val="0"/>
      <w:autoSpaceDN w:val="0"/>
      <w:adjustRightInd w:val="0"/>
    </w:pPr>
    <w:rPr>
      <w:rFonts w:ascii="Cambria" w:eastAsiaTheme="minorHAnsi" w:hAnsi="Cambria" w:cs="Cambria"/>
      <w:color w:val="000000"/>
      <w:sz w:val="24"/>
      <w:szCs w:val="24"/>
      <w:lang w:eastAsia="en-US"/>
    </w:rPr>
  </w:style>
  <w:style w:type="character" w:styleId="Odwoaniedokomentarza">
    <w:name w:val="annotation reference"/>
    <w:basedOn w:val="Domylnaczcionkaakapitu"/>
    <w:uiPriority w:val="99"/>
    <w:unhideWhenUsed/>
    <w:rsid w:val="00A734E3"/>
    <w:rPr>
      <w:sz w:val="16"/>
      <w:szCs w:val="16"/>
    </w:rPr>
  </w:style>
  <w:style w:type="paragraph" w:styleId="Tekstkomentarza">
    <w:name w:val="annotation text"/>
    <w:basedOn w:val="Normalny"/>
    <w:link w:val="TekstkomentarzaZnak"/>
    <w:uiPriority w:val="99"/>
    <w:unhideWhenUsed/>
    <w:rsid w:val="00A734E3"/>
  </w:style>
  <w:style w:type="character" w:customStyle="1" w:styleId="TekstkomentarzaZnak">
    <w:name w:val="Tekst komentarza Znak"/>
    <w:basedOn w:val="Domylnaczcionkaakapitu"/>
    <w:link w:val="Tekstkomentarza"/>
    <w:uiPriority w:val="99"/>
    <w:rsid w:val="00A734E3"/>
  </w:style>
  <w:style w:type="paragraph" w:styleId="Tematkomentarza">
    <w:name w:val="annotation subject"/>
    <w:basedOn w:val="Tekstkomentarza"/>
    <w:next w:val="Tekstkomentarza"/>
    <w:link w:val="TematkomentarzaZnak"/>
    <w:uiPriority w:val="99"/>
    <w:semiHidden/>
    <w:unhideWhenUsed/>
    <w:rsid w:val="00A734E3"/>
    <w:rPr>
      <w:b/>
      <w:bCs/>
    </w:rPr>
  </w:style>
  <w:style w:type="character" w:customStyle="1" w:styleId="TematkomentarzaZnak">
    <w:name w:val="Temat komentarza Znak"/>
    <w:basedOn w:val="TekstkomentarzaZnak"/>
    <w:link w:val="Tematkomentarza"/>
    <w:uiPriority w:val="99"/>
    <w:semiHidden/>
    <w:rsid w:val="00A734E3"/>
    <w:rPr>
      <w:b/>
      <w:bCs/>
    </w:rPr>
  </w:style>
  <w:style w:type="character" w:customStyle="1" w:styleId="markedcontent">
    <w:name w:val="markedcontent"/>
    <w:basedOn w:val="Domylnaczcionkaakapitu"/>
    <w:rsid w:val="004C01A8"/>
  </w:style>
  <w:style w:type="paragraph" w:styleId="Poprawka">
    <w:name w:val="Revision"/>
    <w:hidden/>
    <w:uiPriority w:val="99"/>
    <w:semiHidden/>
    <w:rsid w:val="00A755CB"/>
  </w:style>
  <w:style w:type="character" w:customStyle="1" w:styleId="Nagwek3Znak">
    <w:name w:val="Nagłówek 3 Znak"/>
    <w:link w:val="Nagwek3"/>
    <w:locked/>
    <w:rsid w:val="00A97A7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725013">
      <w:bodyDiv w:val="1"/>
      <w:marLeft w:val="0"/>
      <w:marRight w:val="0"/>
      <w:marTop w:val="0"/>
      <w:marBottom w:val="0"/>
      <w:divBdr>
        <w:top w:val="none" w:sz="0" w:space="0" w:color="auto"/>
        <w:left w:val="none" w:sz="0" w:space="0" w:color="auto"/>
        <w:bottom w:val="none" w:sz="0" w:space="0" w:color="auto"/>
        <w:right w:val="none" w:sz="0" w:space="0" w:color="auto"/>
      </w:divBdr>
    </w:div>
    <w:div w:id="187528808">
      <w:bodyDiv w:val="1"/>
      <w:marLeft w:val="0"/>
      <w:marRight w:val="0"/>
      <w:marTop w:val="0"/>
      <w:marBottom w:val="0"/>
      <w:divBdr>
        <w:top w:val="none" w:sz="0" w:space="0" w:color="auto"/>
        <w:left w:val="none" w:sz="0" w:space="0" w:color="auto"/>
        <w:bottom w:val="none" w:sz="0" w:space="0" w:color="auto"/>
        <w:right w:val="none" w:sz="0" w:space="0" w:color="auto"/>
      </w:divBdr>
      <w:divsChild>
        <w:div w:id="282618540">
          <w:marLeft w:val="0"/>
          <w:marRight w:val="0"/>
          <w:marTop w:val="72"/>
          <w:marBottom w:val="0"/>
          <w:divBdr>
            <w:top w:val="none" w:sz="0" w:space="0" w:color="auto"/>
            <w:left w:val="none" w:sz="0" w:space="0" w:color="auto"/>
            <w:bottom w:val="none" w:sz="0" w:space="0" w:color="auto"/>
            <w:right w:val="none" w:sz="0" w:space="0" w:color="auto"/>
          </w:divBdr>
          <w:divsChild>
            <w:div w:id="1693611515">
              <w:marLeft w:val="360"/>
              <w:marRight w:val="0"/>
              <w:marTop w:val="72"/>
              <w:marBottom w:val="72"/>
              <w:divBdr>
                <w:top w:val="none" w:sz="0" w:space="0" w:color="auto"/>
                <w:left w:val="none" w:sz="0" w:space="0" w:color="auto"/>
                <w:bottom w:val="none" w:sz="0" w:space="0" w:color="auto"/>
                <w:right w:val="none" w:sz="0" w:space="0" w:color="auto"/>
              </w:divBdr>
            </w:div>
            <w:div w:id="1417559463">
              <w:marLeft w:val="360"/>
              <w:marRight w:val="0"/>
              <w:marTop w:val="0"/>
              <w:marBottom w:val="72"/>
              <w:divBdr>
                <w:top w:val="none" w:sz="0" w:space="0" w:color="auto"/>
                <w:left w:val="none" w:sz="0" w:space="0" w:color="auto"/>
                <w:bottom w:val="none" w:sz="0" w:space="0" w:color="auto"/>
                <w:right w:val="none" w:sz="0" w:space="0" w:color="auto"/>
              </w:divBdr>
            </w:div>
            <w:div w:id="1294795580">
              <w:marLeft w:val="360"/>
              <w:marRight w:val="0"/>
              <w:marTop w:val="0"/>
              <w:marBottom w:val="72"/>
              <w:divBdr>
                <w:top w:val="none" w:sz="0" w:space="0" w:color="auto"/>
                <w:left w:val="none" w:sz="0" w:space="0" w:color="auto"/>
                <w:bottom w:val="none" w:sz="0" w:space="0" w:color="auto"/>
                <w:right w:val="none" w:sz="0" w:space="0" w:color="auto"/>
              </w:divBdr>
              <w:divsChild>
                <w:div w:id="1498837068">
                  <w:marLeft w:val="360"/>
                  <w:marRight w:val="0"/>
                  <w:marTop w:val="0"/>
                  <w:marBottom w:val="0"/>
                  <w:divBdr>
                    <w:top w:val="none" w:sz="0" w:space="0" w:color="auto"/>
                    <w:left w:val="none" w:sz="0" w:space="0" w:color="auto"/>
                    <w:bottom w:val="none" w:sz="0" w:space="0" w:color="auto"/>
                    <w:right w:val="none" w:sz="0" w:space="0" w:color="auto"/>
                  </w:divBdr>
                </w:div>
                <w:div w:id="949094876">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812139815">
          <w:marLeft w:val="0"/>
          <w:marRight w:val="0"/>
          <w:marTop w:val="72"/>
          <w:marBottom w:val="0"/>
          <w:divBdr>
            <w:top w:val="none" w:sz="0" w:space="0" w:color="auto"/>
            <w:left w:val="none" w:sz="0" w:space="0" w:color="auto"/>
            <w:bottom w:val="none" w:sz="0" w:space="0" w:color="auto"/>
            <w:right w:val="none" w:sz="0" w:space="0" w:color="auto"/>
          </w:divBdr>
        </w:div>
        <w:div w:id="1295410030">
          <w:marLeft w:val="0"/>
          <w:marRight w:val="0"/>
          <w:marTop w:val="72"/>
          <w:marBottom w:val="0"/>
          <w:divBdr>
            <w:top w:val="none" w:sz="0" w:space="0" w:color="auto"/>
            <w:left w:val="none" w:sz="0" w:space="0" w:color="auto"/>
            <w:bottom w:val="none" w:sz="0" w:space="0" w:color="auto"/>
            <w:right w:val="none" w:sz="0" w:space="0" w:color="auto"/>
          </w:divBdr>
        </w:div>
      </w:divsChild>
    </w:div>
    <w:div w:id="191501217">
      <w:bodyDiv w:val="1"/>
      <w:marLeft w:val="0"/>
      <w:marRight w:val="0"/>
      <w:marTop w:val="0"/>
      <w:marBottom w:val="0"/>
      <w:divBdr>
        <w:top w:val="none" w:sz="0" w:space="0" w:color="auto"/>
        <w:left w:val="none" w:sz="0" w:space="0" w:color="auto"/>
        <w:bottom w:val="none" w:sz="0" w:space="0" w:color="auto"/>
        <w:right w:val="none" w:sz="0" w:space="0" w:color="auto"/>
      </w:divBdr>
    </w:div>
    <w:div w:id="206457522">
      <w:bodyDiv w:val="1"/>
      <w:marLeft w:val="0"/>
      <w:marRight w:val="0"/>
      <w:marTop w:val="0"/>
      <w:marBottom w:val="0"/>
      <w:divBdr>
        <w:top w:val="none" w:sz="0" w:space="0" w:color="auto"/>
        <w:left w:val="none" w:sz="0" w:space="0" w:color="auto"/>
        <w:bottom w:val="none" w:sz="0" w:space="0" w:color="auto"/>
        <w:right w:val="none" w:sz="0" w:space="0" w:color="auto"/>
      </w:divBdr>
    </w:div>
    <w:div w:id="216556890">
      <w:bodyDiv w:val="1"/>
      <w:marLeft w:val="0"/>
      <w:marRight w:val="0"/>
      <w:marTop w:val="0"/>
      <w:marBottom w:val="0"/>
      <w:divBdr>
        <w:top w:val="none" w:sz="0" w:space="0" w:color="auto"/>
        <w:left w:val="none" w:sz="0" w:space="0" w:color="auto"/>
        <w:bottom w:val="none" w:sz="0" w:space="0" w:color="auto"/>
        <w:right w:val="none" w:sz="0" w:space="0" w:color="auto"/>
      </w:divBdr>
    </w:div>
    <w:div w:id="234901951">
      <w:bodyDiv w:val="1"/>
      <w:marLeft w:val="0"/>
      <w:marRight w:val="0"/>
      <w:marTop w:val="0"/>
      <w:marBottom w:val="0"/>
      <w:divBdr>
        <w:top w:val="none" w:sz="0" w:space="0" w:color="auto"/>
        <w:left w:val="none" w:sz="0" w:space="0" w:color="auto"/>
        <w:bottom w:val="none" w:sz="0" w:space="0" w:color="auto"/>
        <w:right w:val="none" w:sz="0" w:space="0" w:color="auto"/>
      </w:divBdr>
    </w:div>
    <w:div w:id="283193041">
      <w:bodyDiv w:val="1"/>
      <w:marLeft w:val="0"/>
      <w:marRight w:val="0"/>
      <w:marTop w:val="0"/>
      <w:marBottom w:val="0"/>
      <w:divBdr>
        <w:top w:val="none" w:sz="0" w:space="0" w:color="auto"/>
        <w:left w:val="none" w:sz="0" w:space="0" w:color="auto"/>
        <w:bottom w:val="none" w:sz="0" w:space="0" w:color="auto"/>
        <w:right w:val="none" w:sz="0" w:space="0" w:color="auto"/>
      </w:divBdr>
    </w:div>
    <w:div w:id="336200772">
      <w:bodyDiv w:val="1"/>
      <w:marLeft w:val="0"/>
      <w:marRight w:val="0"/>
      <w:marTop w:val="0"/>
      <w:marBottom w:val="0"/>
      <w:divBdr>
        <w:top w:val="none" w:sz="0" w:space="0" w:color="auto"/>
        <w:left w:val="none" w:sz="0" w:space="0" w:color="auto"/>
        <w:bottom w:val="none" w:sz="0" w:space="0" w:color="auto"/>
        <w:right w:val="none" w:sz="0" w:space="0" w:color="auto"/>
      </w:divBdr>
    </w:div>
    <w:div w:id="537202527">
      <w:bodyDiv w:val="1"/>
      <w:marLeft w:val="0"/>
      <w:marRight w:val="0"/>
      <w:marTop w:val="0"/>
      <w:marBottom w:val="0"/>
      <w:divBdr>
        <w:top w:val="none" w:sz="0" w:space="0" w:color="auto"/>
        <w:left w:val="none" w:sz="0" w:space="0" w:color="auto"/>
        <w:bottom w:val="none" w:sz="0" w:space="0" w:color="auto"/>
        <w:right w:val="none" w:sz="0" w:space="0" w:color="auto"/>
      </w:divBdr>
    </w:div>
    <w:div w:id="554586910">
      <w:bodyDiv w:val="1"/>
      <w:marLeft w:val="0"/>
      <w:marRight w:val="0"/>
      <w:marTop w:val="0"/>
      <w:marBottom w:val="0"/>
      <w:divBdr>
        <w:top w:val="none" w:sz="0" w:space="0" w:color="auto"/>
        <w:left w:val="none" w:sz="0" w:space="0" w:color="auto"/>
        <w:bottom w:val="none" w:sz="0" w:space="0" w:color="auto"/>
        <w:right w:val="none" w:sz="0" w:space="0" w:color="auto"/>
      </w:divBdr>
    </w:div>
    <w:div w:id="655838873">
      <w:bodyDiv w:val="1"/>
      <w:marLeft w:val="0"/>
      <w:marRight w:val="0"/>
      <w:marTop w:val="0"/>
      <w:marBottom w:val="0"/>
      <w:divBdr>
        <w:top w:val="none" w:sz="0" w:space="0" w:color="auto"/>
        <w:left w:val="none" w:sz="0" w:space="0" w:color="auto"/>
        <w:bottom w:val="none" w:sz="0" w:space="0" w:color="auto"/>
        <w:right w:val="none" w:sz="0" w:space="0" w:color="auto"/>
      </w:divBdr>
      <w:divsChild>
        <w:div w:id="670523819">
          <w:marLeft w:val="360"/>
          <w:marRight w:val="0"/>
          <w:marTop w:val="72"/>
          <w:marBottom w:val="72"/>
          <w:divBdr>
            <w:top w:val="none" w:sz="0" w:space="0" w:color="auto"/>
            <w:left w:val="none" w:sz="0" w:space="0" w:color="auto"/>
            <w:bottom w:val="none" w:sz="0" w:space="0" w:color="auto"/>
            <w:right w:val="none" w:sz="0" w:space="0" w:color="auto"/>
          </w:divBdr>
        </w:div>
        <w:div w:id="1962108069">
          <w:marLeft w:val="360"/>
          <w:marRight w:val="0"/>
          <w:marTop w:val="0"/>
          <w:marBottom w:val="72"/>
          <w:divBdr>
            <w:top w:val="none" w:sz="0" w:space="0" w:color="auto"/>
            <w:left w:val="none" w:sz="0" w:space="0" w:color="auto"/>
            <w:bottom w:val="none" w:sz="0" w:space="0" w:color="auto"/>
            <w:right w:val="none" w:sz="0" w:space="0" w:color="auto"/>
          </w:divBdr>
        </w:div>
        <w:div w:id="1180197232">
          <w:marLeft w:val="360"/>
          <w:marRight w:val="0"/>
          <w:marTop w:val="0"/>
          <w:marBottom w:val="72"/>
          <w:divBdr>
            <w:top w:val="none" w:sz="0" w:space="0" w:color="auto"/>
            <w:left w:val="none" w:sz="0" w:space="0" w:color="auto"/>
            <w:bottom w:val="none" w:sz="0" w:space="0" w:color="auto"/>
            <w:right w:val="none" w:sz="0" w:space="0" w:color="auto"/>
          </w:divBdr>
        </w:div>
      </w:divsChild>
    </w:div>
    <w:div w:id="767770725">
      <w:bodyDiv w:val="1"/>
      <w:marLeft w:val="0"/>
      <w:marRight w:val="0"/>
      <w:marTop w:val="0"/>
      <w:marBottom w:val="0"/>
      <w:divBdr>
        <w:top w:val="none" w:sz="0" w:space="0" w:color="auto"/>
        <w:left w:val="none" w:sz="0" w:space="0" w:color="auto"/>
        <w:bottom w:val="none" w:sz="0" w:space="0" w:color="auto"/>
        <w:right w:val="none" w:sz="0" w:space="0" w:color="auto"/>
      </w:divBdr>
    </w:div>
    <w:div w:id="776025394">
      <w:bodyDiv w:val="1"/>
      <w:marLeft w:val="0"/>
      <w:marRight w:val="0"/>
      <w:marTop w:val="0"/>
      <w:marBottom w:val="0"/>
      <w:divBdr>
        <w:top w:val="none" w:sz="0" w:space="0" w:color="auto"/>
        <w:left w:val="none" w:sz="0" w:space="0" w:color="auto"/>
        <w:bottom w:val="none" w:sz="0" w:space="0" w:color="auto"/>
        <w:right w:val="none" w:sz="0" w:space="0" w:color="auto"/>
      </w:divBdr>
    </w:div>
    <w:div w:id="813645506">
      <w:bodyDiv w:val="1"/>
      <w:marLeft w:val="0"/>
      <w:marRight w:val="0"/>
      <w:marTop w:val="0"/>
      <w:marBottom w:val="0"/>
      <w:divBdr>
        <w:top w:val="none" w:sz="0" w:space="0" w:color="auto"/>
        <w:left w:val="none" w:sz="0" w:space="0" w:color="auto"/>
        <w:bottom w:val="none" w:sz="0" w:space="0" w:color="auto"/>
        <w:right w:val="none" w:sz="0" w:space="0" w:color="auto"/>
      </w:divBdr>
    </w:div>
    <w:div w:id="920141119">
      <w:bodyDiv w:val="1"/>
      <w:marLeft w:val="0"/>
      <w:marRight w:val="0"/>
      <w:marTop w:val="0"/>
      <w:marBottom w:val="0"/>
      <w:divBdr>
        <w:top w:val="none" w:sz="0" w:space="0" w:color="auto"/>
        <w:left w:val="none" w:sz="0" w:space="0" w:color="auto"/>
        <w:bottom w:val="none" w:sz="0" w:space="0" w:color="auto"/>
        <w:right w:val="none" w:sz="0" w:space="0" w:color="auto"/>
      </w:divBdr>
    </w:div>
    <w:div w:id="1031540501">
      <w:bodyDiv w:val="1"/>
      <w:marLeft w:val="0"/>
      <w:marRight w:val="0"/>
      <w:marTop w:val="0"/>
      <w:marBottom w:val="0"/>
      <w:divBdr>
        <w:top w:val="none" w:sz="0" w:space="0" w:color="auto"/>
        <w:left w:val="none" w:sz="0" w:space="0" w:color="auto"/>
        <w:bottom w:val="none" w:sz="0" w:space="0" w:color="auto"/>
        <w:right w:val="none" w:sz="0" w:space="0" w:color="auto"/>
      </w:divBdr>
    </w:div>
    <w:div w:id="1049305249">
      <w:bodyDiv w:val="1"/>
      <w:marLeft w:val="0"/>
      <w:marRight w:val="0"/>
      <w:marTop w:val="0"/>
      <w:marBottom w:val="0"/>
      <w:divBdr>
        <w:top w:val="none" w:sz="0" w:space="0" w:color="auto"/>
        <w:left w:val="none" w:sz="0" w:space="0" w:color="auto"/>
        <w:bottom w:val="none" w:sz="0" w:space="0" w:color="auto"/>
        <w:right w:val="none" w:sz="0" w:space="0" w:color="auto"/>
      </w:divBdr>
    </w:div>
    <w:div w:id="1109086103">
      <w:bodyDiv w:val="1"/>
      <w:marLeft w:val="0"/>
      <w:marRight w:val="0"/>
      <w:marTop w:val="0"/>
      <w:marBottom w:val="0"/>
      <w:divBdr>
        <w:top w:val="none" w:sz="0" w:space="0" w:color="auto"/>
        <w:left w:val="none" w:sz="0" w:space="0" w:color="auto"/>
        <w:bottom w:val="none" w:sz="0" w:space="0" w:color="auto"/>
        <w:right w:val="none" w:sz="0" w:space="0" w:color="auto"/>
      </w:divBdr>
    </w:div>
    <w:div w:id="1235237580">
      <w:bodyDiv w:val="1"/>
      <w:marLeft w:val="0"/>
      <w:marRight w:val="0"/>
      <w:marTop w:val="0"/>
      <w:marBottom w:val="0"/>
      <w:divBdr>
        <w:top w:val="none" w:sz="0" w:space="0" w:color="auto"/>
        <w:left w:val="none" w:sz="0" w:space="0" w:color="auto"/>
        <w:bottom w:val="none" w:sz="0" w:space="0" w:color="auto"/>
        <w:right w:val="none" w:sz="0" w:space="0" w:color="auto"/>
      </w:divBdr>
    </w:div>
    <w:div w:id="1297645553">
      <w:bodyDiv w:val="1"/>
      <w:marLeft w:val="0"/>
      <w:marRight w:val="0"/>
      <w:marTop w:val="0"/>
      <w:marBottom w:val="0"/>
      <w:divBdr>
        <w:top w:val="none" w:sz="0" w:space="0" w:color="auto"/>
        <w:left w:val="none" w:sz="0" w:space="0" w:color="auto"/>
        <w:bottom w:val="none" w:sz="0" w:space="0" w:color="auto"/>
        <w:right w:val="none" w:sz="0" w:space="0" w:color="auto"/>
      </w:divBdr>
    </w:div>
    <w:div w:id="1352340170">
      <w:bodyDiv w:val="1"/>
      <w:marLeft w:val="0"/>
      <w:marRight w:val="0"/>
      <w:marTop w:val="0"/>
      <w:marBottom w:val="0"/>
      <w:divBdr>
        <w:top w:val="none" w:sz="0" w:space="0" w:color="auto"/>
        <w:left w:val="none" w:sz="0" w:space="0" w:color="auto"/>
        <w:bottom w:val="none" w:sz="0" w:space="0" w:color="auto"/>
        <w:right w:val="none" w:sz="0" w:space="0" w:color="auto"/>
      </w:divBdr>
    </w:div>
    <w:div w:id="1666013795">
      <w:bodyDiv w:val="1"/>
      <w:marLeft w:val="0"/>
      <w:marRight w:val="0"/>
      <w:marTop w:val="0"/>
      <w:marBottom w:val="0"/>
      <w:divBdr>
        <w:top w:val="none" w:sz="0" w:space="0" w:color="auto"/>
        <w:left w:val="none" w:sz="0" w:space="0" w:color="auto"/>
        <w:bottom w:val="none" w:sz="0" w:space="0" w:color="auto"/>
        <w:right w:val="none" w:sz="0" w:space="0" w:color="auto"/>
      </w:divBdr>
    </w:div>
    <w:div w:id="1859615912">
      <w:bodyDiv w:val="1"/>
      <w:marLeft w:val="0"/>
      <w:marRight w:val="0"/>
      <w:marTop w:val="0"/>
      <w:marBottom w:val="0"/>
      <w:divBdr>
        <w:top w:val="none" w:sz="0" w:space="0" w:color="auto"/>
        <w:left w:val="none" w:sz="0" w:space="0" w:color="auto"/>
        <w:bottom w:val="none" w:sz="0" w:space="0" w:color="auto"/>
        <w:right w:val="none" w:sz="0" w:space="0" w:color="auto"/>
      </w:divBdr>
    </w:div>
    <w:div w:id="1863013839">
      <w:bodyDiv w:val="1"/>
      <w:marLeft w:val="0"/>
      <w:marRight w:val="0"/>
      <w:marTop w:val="0"/>
      <w:marBottom w:val="0"/>
      <w:divBdr>
        <w:top w:val="none" w:sz="0" w:space="0" w:color="auto"/>
        <w:left w:val="none" w:sz="0" w:space="0" w:color="auto"/>
        <w:bottom w:val="none" w:sz="0" w:space="0" w:color="auto"/>
        <w:right w:val="none" w:sz="0" w:space="0" w:color="auto"/>
      </w:divBdr>
    </w:div>
    <w:div w:id="1958944608">
      <w:bodyDiv w:val="1"/>
      <w:marLeft w:val="0"/>
      <w:marRight w:val="0"/>
      <w:marTop w:val="0"/>
      <w:marBottom w:val="0"/>
      <w:divBdr>
        <w:top w:val="none" w:sz="0" w:space="0" w:color="auto"/>
        <w:left w:val="none" w:sz="0" w:space="0" w:color="auto"/>
        <w:bottom w:val="none" w:sz="0" w:space="0" w:color="auto"/>
        <w:right w:val="none" w:sz="0" w:space="0" w:color="auto"/>
      </w:divBdr>
    </w:div>
    <w:div w:id="2071801991">
      <w:bodyDiv w:val="1"/>
      <w:marLeft w:val="0"/>
      <w:marRight w:val="0"/>
      <w:marTop w:val="0"/>
      <w:marBottom w:val="0"/>
      <w:divBdr>
        <w:top w:val="none" w:sz="0" w:space="0" w:color="auto"/>
        <w:left w:val="none" w:sz="0" w:space="0" w:color="auto"/>
        <w:bottom w:val="none" w:sz="0" w:space="0" w:color="auto"/>
        <w:right w:val="none" w:sz="0" w:space="0" w:color="auto"/>
      </w:divBdr>
    </w:div>
    <w:div w:id="2082873263">
      <w:bodyDiv w:val="1"/>
      <w:marLeft w:val="0"/>
      <w:marRight w:val="0"/>
      <w:marTop w:val="0"/>
      <w:marBottom w:val="0"/>
      <w:divBdr>
        <w:top w:val="none" w:sz="0" w:space="0" w:color="auto"/>
        <w:left w:val="none" w:sz="0" w:space="0" w:color="auto"/>
        <w:bottom w:val="none" w:sz="0" w:space="0" w:color="auto"/>
        <w:right w:val="none" w:sz="0" w:space="0" w:color="auto"/>
      </w:divBdr>
    </w:div>
    <w:div w:id="2117367591">
      <w:bodyDiv w:val="1"/>
      <w:marLeft w:val="0"/>
      <w:marRight w:val="0"/>
      <w:marTop w:val="0"/>
      <w:marBottom w:val="0"/>
      <w:divBdr>
        <w:top w:val="none" w:sz="0" w:space="0" w:color="auto"/>
        <w:left w:val="none" w:sz="0" w:space="0" w:color="auto"/>
        <w:bottom w:val="none" w:sz="0" w:space="0" w:color="auto"/>
        <w:right w:val="none" w:sz="0" w:space="0" w:color="auto"/>
      </w:divBdr>
      <w:divsChild>
        <w:div w:id="1245922113">
          <w:marLeft w:val="0"/>
          <w:marRight w:val="0"/>
          <w:marTop w:val="72"/>
          <w:marBottom w:val="0"/>
          <w:divBdr>
            <w:top w:val="none" w:sz="0" w:space="0" w:color="auto"/>
            <w:left w:val="none" w:sz="0" w:space="0" w:color="auto"/>
            <w:bottom w:val="none" w:sz="0" w:space="0" w:color="auto"/>
            <w:right w:val="none" w:sz="0" w:space="0" w:color="auto"/>
          </w:divBdr>
        </w:div>
        <w:div w:id="1023286801">
          <w:marLeft w:val="0"/>
          <w:marRight w:val="0"/>
          <w:marTop w:val="72"/>
          <w:marBottom w:val="0"/>
          <w:divBdr>
            <w:top w:val="none" w:sz="0" w:space="0" w:color="auto"/>
            <w:left w:val="none" w:sz="0" w:space="0" w:color="auto"/>
            <w:bottom w:val="none" w:sz="0" w:space="0" w:color="auto"/>
            <w:right w:val="none" w:sz="0" w:space="0" w:color="auto"/>
          </w:divBdr>
        </w:div>
        <w:div w:id="76363828">
          <w:marLeft w:val="0"/>
          <w:marRight w:val="0"/>
          <w:marTop w:val="72"/>
          <w:marBottom w:val="0"/>
          <w:divBdr>
            <w:top w:val="none" w:sz="0" w:space="0" w:color="auto"/>
            <w:left w:val="none" w:sz="0" w:space="0" w:color="auto"/>
            <w:bottom w:val="none" w:sz="0" w:space="0" w:color="auto"/>
            <w:right w:val="none" w:sz="0" w:space="0" w:color="auto"/>
          </w:divBdr>
        </w:div>
        <w:div w:id="1442721097">
          <w:marLeft w:val="0"/>
          <w:marRight w:val="0"/>
          <w:marTop w:val="72"/>
          <w:marBottom w:val="0"/>
          <w:divBdr>
            <w:top w:val="none" w:sz="0" w:space="0" w:color="auto"/>
            <w:left w:val="none" w:sz="0" w:space="0" w:color="auto"/>
            <w:bottom w:val="none" w:sz="0" w:space="0" w:color="auto"/>
            <w:right w:val="none" w:sz="0" w:space="0" w:color="auto"/>
          </w:divBdr>
          <w:divsChild>
            <w:div w:id="679896327">
              <w:marLeft w:val="360"/>
              <w:marRight w:val="0"/>
              <w:marTop w:val="72"/>
              <w:marBottom w:val="72"/>
              <w:divBdr>
                <w:top w:val="none" w:sz="0" w:space="0" w:color="auto"/>
                <w:left w:val="none" w:sz="0" w:space="0" w:color="auto"/>
                <w:bottom w:val="none" w:sz="0" w:space="0" w:color="auto"/>
                <w:right w:val="none" w:sz="0" w:space="0" w:color="auto"/>
              </w:divBdr>
            </w:div>
            <w:div w:id="1941378685">
              <w:marLeft w:val="360"/>
              <w:marRight w:val="0"/>
              <w:marTop w:val="0"/>
              <w:marBottom w:val="72"/>
              <w:divBdr>
                <w:top w:val="none" w:sz="0" w:space="0" w:color="auto"/>
                <w:left w:val="none" w:sz="0" w:space="0" w:color="auto"/>
                <w:bottom w:val="none" w:sz="0" w:space="0" w:color="auto"/>
                <w:right w:val="none" w:sz="0" w:space="0" w:color="auto"/>
              </w:divBdr>
            </w:div>
          </w:divsChild>
        </w:div>
        <w:div w:id="1391075233">
          <w:marLeft w:val="0"/>
          <w:marRight w:val="0"/>
          <w:marTop w:val="72"/>
          <w:marBottom w:val="0"/>
          <w:divBdr>
            <w:top w:val="none" w:sz="0" w:space="0" w:color="auto"/>
            <w:left w:val="none" w:sz="0" w:space="0" w:color="auto"/>
            <w:bottom w:val="none" w:sz="0" w:space="0" w:color="auto"/>
            <w:right w:val="none" w:sz="0" w:space="0" w:color="auto"/>
          </w:divBdr>
        </w:div>
      </w:divsChild>
    </w:div>
    <w:div w:id="212703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835C4-E5FE-4FF7-9B4F-099BCCE4B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27</Pages>
  <Words>9715</Words>
  <Characters>65174</Characters>
  <Application>Microsoft Office Word</Application>
  <DocSecurity>0</DocSecurity>
  <Lines>543</Lines>
  <Paragraphs>149</Paragraphs>
  <ScaleCrop>false</ScaleCrop>
  <HeadingPairs>
    <vt:vector size="2" baseType="variant">
      <vt:variant>
        <vt:lpstr>Tytuł</vt:lpstr>
      </vt:variant>
      <vt:variant>
        <vt:i4>1</vt:i4>
      </vt:variant>
    </vt:vector>
  </HeadingPairs>
  <TitlesOfParts>
    <vt:vector size="1" baseType="lpstr">
      <vt:lpstr>SIWZ</vt:lpstr>
    </vt:vector>
  </TitlesOfParts>
  <Company>Szpital Wojewódzki</Company>
  <LinksUpToDate>false</LinksUpToDate>
  <CharactersWithSpaces>74740</CharactersWithSpaces>
  <SharedDoc>false</SharedDoc>
  <HLinks>
    <vt:vector size="12" baseType="variant">
      <vt:variant>
        <vt:i4>1900610</vt:i4>
      </vt:variant>
      <vt:variant>
        <vt:i4>3</vt:i4>
      </vt:variant>
      <vt:variant>
        <vt:i4>0</vt:i4>
      </vt:variant>
      <vt:variant>
        <vt:i4>5</vt:i4>
      </vt:variant>
      <vt:variant>
        <vt:lpwstr>http://uzp.gov.pl/cmsws/page/GetFile1.aspx?attid=6914</vt:lpwstr>
      </vt:variant>
      <vt:variant>
        <vt:lpwstr/>
      </vt:variant>
      <vt:variant>
        <vt:i4>1900610</vt:i4>
      </vt:variant>
      <vt:variant>
        <vt:i4>0</vt:i4>
      </vt:variant>
      <vt:variant>
        <vt:i4>0</vt:i4>
      </vt:variant>
      <vt:variant>
        <vt:i4>5</vt:i4>
      </vt:variant>
      <vt:variant>
        <vt:lpwstr>http://uzp.gov.pl/cmsws/page/GetFile1.aspx?attid=6914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creator>SWK</dc:creator>
  <cp:lastModifiedBy>aswiatkowski</cp:lastModifiedBy>
  <cp:revision>12</cp:revision>
  <cp:lastPrinted>2024-11-20T11:34:00Z</cp:lastPrinted>
  <dcterms:created xsi:type="dcterms:W3CDTF">2025-04-14T12:41:00Z</dcterms:created>
  <dcterms:modified xsi:type="dcterms:W3CDTF">2025-06-10T08:47:00Z</dcterms:modified>
  <cp:category>Specyfikacje</cp:category>
</cp:coreProperties>
</file>